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586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MP36: </w:t>
      </w:r>
      <w:r w:rsidRPr="004D6A4C">
        <w:rPr>
          <w:rFonts w:ascii="Arial" w:hAnsi="Arial" w:cs="Arial"/>
          <w:sz w:val="20"/>
          <w:szCs w:val="20"/>
        </w:rPr>
        <w:t>Add SMRD and MVI priority for Regaining Transaction</w:t>
      </w:r>
    </w:p>
    <w:p w:rsidR="003950D5" w:rsidRPr="00812586" w:rsidRDefault="003950D5" w:rsidP="003950D5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812586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Description:</w:t>
      </w:r>
    </w:p>
    <w:p w:rsidR="00812586" w:rsidRDefault="00812586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Background:</w:t>
      </w:r>
    </w:p>
    <w:p w:rsidR="00507F4B" w:rsidRDefault="00E651A5" w:rsidP="004D6A4C">
      <w:pPr>
        <w:pStyle w:val="ListParagraph"/>
        <w:numPr>
          <w:ilvl w:val="1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Task Force Participants have requested that o</w:t>
      </w:r>
      <w:r w:rsidR="002D3B47">
        <w:rPr>
          <w:rFonts w:ascii="Arial" w:hAnsi="Arial" w:cs="Arial"/>
          <w:sz w:val="20"/>
          <w:szCs w:val="20"/>
        </w:rPr>
        <w:t xml:space="preserve">n </w:t>
      </w:r>
      <w:proofErr w:type="gramStart"/>
      <w:r w:rsidR="002D3B47">
        <w:rPr>
          <w:rFonts w:ascii="Arial" w:hAnsi="Arial" w:cs="Arial"/>
          <w:sz w:val="20"/>
          <w:szCs w:val="20"/>
        </w:rPr>
        <w:t>Inadvertent</w:t>
      </w:r>
      <w:proofErr w:type="gramEnd"/>
      <w:r w:rsidR="002D3B47">
        <w:rPr>
          <w:rFonts w:ascii="Arial" w:hAnsi="Arial" w:cs="Arial"/>
          <w:sz w:val="20"/>
          <w:szCs w:val="20"/>
        </w:rPr>
        <w:t xml:space="preserve"> i</w:t>
      </w:r>
      <w:r w:rsidRPr="00E651A5">
        <w:rPr>
          <w:rFonts w:ascii="Arial" w:hAnsi="Arial" w:cs="Arial"/>
          <w:sz w:val="20"/>
          <w:szCs w:val="20"/>
        </w:rPr>
        <w:t xml:space="preserve">ssues, </w:t>
      </w:r>
      <w:r>
        <w:rPr>
          <w:rFonts w:ascii="Arial" w:hAnsi="Arial" w:cs="Arial"/>
          <w:sz w:val="20"/>
          <w:szCs w:val="20"/>
        </w:rPr>
        <w:t xml:space="preserve">the </w:t>
      </w:r>
      <w:r w:rsidR="004D6A4C">
        <w:rPr>
          <w:rFonts w:ascii="Arial" w:hAnsi="Arial" w:cs="Arial"/>
          <w:sz w:val="20"/>
          <w:szCs w:val="20"/>
        </w:rPr>
        <w:t>scheduled date and MVI type be reflected within the issue.</w:t>
      </w:r>
    </w:p>
    <w:p w:rsidR="00E7030F" w:rsidRDefault="006C04C4" w:rsidP="004D6A4C">
      <w:pPr>
        <w:pStyle w:val="ListParagraph"/>
        <w:numPr>
          <w:ilvl w:val="1"/>
          <w:numId w:val="11"/>
        </w:numPr>
        <w:rPr>
          <w:ins w:id="0" w:author="NPGRTF 021511" w:date="2011-04-26T14:08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FB1852">
        <w:rPr>
          <w:rFonts w:ascii="Arial" w:hAnsi="Arial" w:cs="Arial"/>
          <w:i/>
          <w:sz w:val="20"/>
          <w:szCs w:val="20"/>
        </w:rPr>
        <w:t>Inadvertent Gaining</w:t>
      </w:r>
      <w:del w:id="1" w:author="NPGRTF 021511" w:date="2011-04-26T14:08:00Z">
        <w:r w:rsidR="00FB1852" w:rsidDel="00BF3657">
          <w:rPr>
            <w:rFonts w:ascii="Arial" w:hAnsi="Arial" w:cs="Arial"/>
            <w:i/>
            <w:sz w:val="20"/>
            <w:szCs w:val="20"/>
          </w:rPr>
          <w:delText xml:space="preserve"> </w:delText>
        </w:r>
        <w:r w:rsidR="00FB1852" w:rsidDel="00BF3657">
          <w:rPr>
            <w:rFonts w:ascii="Arial" w:hAnsi="Arial" w:cs="Arial"/>
            <w:sz w:val="20"/>
            <w:szCs w:val="20"/>
          </w:rPr>
          <w:delText>and</w:delText>
        </w:r>
      </w:del>
      <w:ins w:id="2" w:author="NPGRTF 021511" w:date="2011-04-26T14:08:00Z">
        <w:r w:rsidR="00BF3657">
          <w:rPr>
            <w:rFonts w:ascii="Arial" w:hAnsi="Arial" w:cs="Arial"/>
            <w:i/>
            <w:sz w:val="20"/>
            <w:szCs w:val="20"/>
          </w:rPr>
          <w:t>,</w:t>
        </w:r>
      </w:ins>
      <w:r w:rsidR="00FB1852">
        <w:rPr>
          <w:rFonts w:ascii="Arial" w:hAnsi="Arial" w:cs="Arial"/>
          <w:sz w:val="20"/>
          <w:szCs w:val="20"/>
        </w:rPr>
        <w:t xml:space="preserve"> </w:t>
      </w:r>
      <w:r w:rsidR="00FB1852">
        <w:rPr>
          <w:rFonts w:ascii="Arial" w:hAnsi="Arial" w:cs="Arial"/>
          <w:i/>
          <w:sz w:val="20"/>
          <w:szCs w:val="20"/>
        </w:rPr>
        <w:t>Inadvertent Losing</w:t>
      </w:r>
      <w:ins w:id="3" w:author="NPGRTF 021511" w:date="2011-04-26T14:08:00Z">
        <w:r w:rsidR="00BF3657">
          <w:rPr>
            <w:rFonts w:ascii="Arial" w:hAnsi="Arial" w:cs="Arial"/>
            <w:i/>
            <w:sz w:val="20"/>
            <w:szCs w:val="20"/>
          </w:rPr>
          <w:t xml:space="preserve"> and Customer Rescission</w:t>
        </w:r>
      </w:ins>
      <w:r w:rsidR="004D6A4C">
        <w:rPr>
          <w:rFonts w:ascii="Arial" w:hAnsi="Arial" w:cs="Arial"/>
          <w:sz w:val="20"/>
          <w:szCs w:val="20"/>
        </w:rPr>
        <w:t xml:space="preserve"> subtypes would be affected</w:t>
      </w:r>
      <w:r w:rsidR="00B80897">
        <w:rPr>
          <w:rFonts w:ascii="Arial" w:hAnsi="Arial" w:cs="Arial"/>
          <w:sz w:val="20"/>
          <w:szCs w:val="20"/>
        </w:rPr>
        <w:t>.</w:t>
      </w:r>
    </w:p>
    <w:p w:rsidR="00BF3657" w:rsidRDefault="00BF3657" w:rsidP="004D6A4C">
      <w:pPr>
        <w:pStyle w:val="ListParagraph"/>
        <w:numPr>
          <w:ilvl w:val="1"/>
          <w:numId w:val="11"/>
        </w:numPr>
        <w:rPr>
          <w:ins w:id="4" w:author="NPGRTF 021511" w:date="2011-04-26T14:08:00Z"/>
          <w:rFonts w:ascii="Arial" w:hAnsi="Arial" w:cs="Arial"/>
          <w:sz w:val="20"/>
          <w:szCs w:val="20"/>
        </w:rPr>
      </w:pPr>
      <w:ins w:id="5" w:author="NPGRTF 021511" w:date="2011-04-26T14:08:00Z">
        <w:r>
          <w:rPr>
            <w:rFonts w:ascii="Arial" w:hAnsi="Arial" w:cs="Arial"/>
            <w:sz w:val="20"/>
            <w:szCs w:val="20"/>
          </w:rPr>
          <w:t>Additional Fields will be added</w:t>
        </w:r>
      </w:ins>
    </w:p>
    <w:p w:rsidR="00BF3657" w:rsidRDefault="00BF3657" w:rsidP="00BF3657">
      <w:pPr>
        <w:pStyle w:val="ListParagraph"/>
        <w:numPr>
          <w:ilvl w:val="2"/>
          <w:numId w:val="11"/>
        </w:numPr>
        <w:rPr>
          <w:ins w:id="6" w:author="NPGRTF 021511" w:date="2011-04-26T14:08:00Z"/>
          <w:rFonts w:ascii="Arial" w:hAnsi="Arial" w:cs="Arial"/>
          <w:sz w:val="20"/>
          <w:szCs w:val="20"/>
        </w:rPr>
        <w:pPrChange w:id="7" w:author="NPGRTF 021511" w:date="2011-04-26T14:08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8" w:author="NPGRTF 021511" w:date="2011-04-26T14:08:00Z">
        <w:r>
          <w:rPr>
            <w:rFonts w:ascii="Arial" w:hAnsi="Arial" w:cs="Arial"/>
            <w:sz w:val="20"/>
            <w:szCs w:val="20"/>
          </w:rPr>
          <w:t>Regaining BGN Priority Code</w:t>
        </w:r>
      </w:ins>
    </w:p>
    <w:p w:rsidR="00BF3657" w:rsidRDefault="00BF3657" w:rsidP="00BF3657">
      <w:pPr>
        <w:pStyle w:val="ListParagraph"/>
        <w:numPr>
          <w:ilvl w:val="3"/>
          <w:numId w:val="11"/>
        </w:numPr>
        <w:rPr>
          <w:ins w:id="9" w:author="NPGRTF 021511" w:date="2011-04-26T14:08:00Z"/>
          <w:rFonts w:ascii="Arial" w:hAnsi="Arial" w:cs="Arial"/>
          <w:sz w:val="20"/>
          <w:szCs w:val="20"/>
        </w:rPr>
        <w:pPrChange w:id="10" w:author="NPGRTF 021511" w:date="2011-04-26T14:08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1" w:author="NPGRTF 021511" w:date="2011-04-26T14:08:00Z">
        <w:r>
          <w:rPr>
            <w:rFonts w:ascii="Arial" w:hAnsi="Arial" w:cs="Arial"/>
            <w:sz w:val="20"/>
            <w:szCs w:val="20"/>
          </w:rPr>
          <w:t>Will display priority code as populated within the Regaining 814_16</w:t>
        </w:r>
      </w:ins>
    </w:p>
    <w:p w:rsidR="00BF3657" w:rsidRDefault="00BF3657" w:rsidP="00BF3657">
      <w:pPr>
        <w:pStyle w:val="ListParagraph"/>
        <w:numPr>
          <w:ilvl w:val="2"/>
          <w:numId w:val="11"/>
        </w:numPr>
        <w:rPr>
          <w:ins w:id="12" w:author="NPGRTF 021511" w:date="2011-04-26T14:09:00Z"/>
          <w:rFonts w:ascii="Arial" w:hAnsi="Arial" w:cs="Arial"/>
          <w:sz w:val="20"/>
          <w:szCs w:val="20"/>
        </w:rPr>
        <w:pPrChange w:id="13" w:author="NPGRTF 021511" w:date="2011-04-26T14:09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4" w:author="NPGRTF 021511" w:date="2011-04-26T14:09:00Z">
        <w:r>
          <w:rPr>
            <w:rFonts w:ascii="Arial" w:hAnsi="Arial" w:cs="Arial"/>
            <w:sz w:val="20"/>
            <w:szCs w:val="20"/>
          </w:rPr>
          <w:t>Regaining BGN Requested Date</w:t>
        </w:r>
      </w:ins>
    </w:p>
    <w:p w:rsidR="007417CA" w:rsidRDefault="00BF3657" w:rsidP="007417CA">
      <w:pPr>
        <w:pStyle w:val="ListParagraph"/>
        <w:numPr>
          <w:ilvl w:val="3"/>
          <w:numId w:val="11"/>
        </w:numPr>
        <w:rPr>
          <w:ins w:id="15" w:author="NPGRTF 021511" w:date="2011-04-26T14:25:00Z"/>
          <w:rFonts w:ascii="Arial" w:hAnsi="Arial" w:cs="Arial"/>
          <w:sz w:val="20"/>
          <w:szCs w:val="20"/>
        </w:rPr>
        <w:pPrChange w:id="16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17" w:author="NPGRTF 021511" w:date="2011-04-26T14:09:00Z">
        <w:r>
          <w:rPr>
            <w:rFonts w:ascii="Arial" w:hAnsi="Arial" w:cs="Arial"/>
            <w:sz w:val="20"/>
            <w:szCs w:val="20"/>
          </w:rPr>
          <w:t>Will display the Losing CR</w:t>
        </w:r>
        <w:r>
          <w:rPr>
            <w:rFonts w:ascii="Arial" w:hAnsi="Arial" w:cs="Arial"/>
            <w:sz w:val="20"/>
            <w:szCs w:val="20"/>
          </w:rPr>
          <w:t>’</w:t>
        </w:r>
        <w:r>
          <w:rPr>
            <w:rFonts w:ascii="Arial" w:hAnsi="Arial" w:cs="Arial"/>
            <w:sz w:val="20"/>
            <w:szCs w:val="20"/>
          </w:rPr>
          <w:t>s requested date of reinstatement as populated within the Regaining 814_16 (as opposed to the 814_04 from the TDSP)</w:t>
        </w:r>
      </w:ins>
    </w:p>
    <w:p w:rsidR="003C3593" w:rsidDel="007417CA" w:rsidRDefault="007417CA" w:rsidP="007417CA">
      <w:pPr>
        <w:pStyle w:val="ListParagraph"/>
        <w:numPr>
          <w:ilvl w:val="1"/>
          <w:numId w:val="11"/>
        </w:numPr>
        <w:rPr>
          <w:del w:id="18" w:author="NPGRTF 021511" w:date="2011-04-26T14:21:00Z"/>
          <w:rFonts w:ascii="Arial" w:hAnsi="Arial" w:cs="Arial"/>
          <w:sz w:val="20"/>
          <w:szCs w:val="20"/>
        </w:rPr>
      </w:pPr>
      <w:ins w:id="19" w:author="NPGRTF 021511" w:date="2011-04-26T14:25:00Z">
        <w:r>
          <w:rPr>
            <w:rFonts w:ascii="Arial" w:hAnsi="Arial" w:cs="Arial"/>
            <w:sz w:val="20"/>
            <w:szCs w:val="20"/>
          </w:rPr>
          <w:t>“</w:t>
        </w:r>
      </w:ins>
      <w:ins w:id="20" w:author="NPGRTF 021511" w:date="2011-04-26T14:28:00Z">
        <w:r>
          <w:rPr>
            <w:rFonts w:ascii="Arial" w:hAnsi="Arial" w:cs="Arial"/>
            <w:sz w:val="20"/>
            <w:szCs w:val="20"/>
          </w:rPr>
          <w:t xml:space="preserve">Regaining Transaction </w:t>
        </w:r>
      </w:ins>
      <w:ins w:id="21" w:author="NPGRTF 021511" w:date="2011-04-26T14:25:00Z">
        <w:r>
          <w:rPr>
            <w:rFonts w:ascii="Arial" w:hAnsi="Arial" w:cs="Arial"/>
            <w:sz w:val="20"/>
            <w:szCs w:val="20"/>
          </w:rPr>
          <w:t>Submit Date</w:t>
        </w:r>
        <w:r>
          <w:rPr>
            <w:rFonts w:ascii="Arial" w:hAnsi="Arial" w:cs="Arial"/>
            <w:sz w:val="20"/>
            <w:szCs w:val="20"/>
          </w:rPr>
          <w:t>”</w:t>
        </w:r>
      </w:ins>
      <w:ins w:id="22" w:author="NPGRTF 021511" w:date="2011-04-26T14:21:00Z">
        <w:r w:rsidRPr="007417CA" w:rsidDel="007417CA">
          <w:rPr>
            <w:rFonts w:ascii="Arial" w:hAnsi="Arial" w:cs="Arial"/>
            <w:sz w:val="20"/>
            <w:szCs w:val="20"/>
          </w:rPr>
          <w:t xml:space="preserve"> </w:t>
        </w:r>
      </w:ins>
      <w:ins w:id="23" w:author="NPGRTF 021511" w:date="2011-04-26T14:25:00Z">
        <w:r>
          <w:rPr>
            <w:rFonts w:ascii="Arial" w:hAnsi="Arial" w:cs="Arial"/>
            <w:sz w:val="20"/>
            <w:szCs w:val="20"/>
          </w:rPr>
          <w:t xml:space="preserve">field will be </w:t>
        </w:r>
        <w:proofErr w:type="spellStart"/>
        <w:r>
          <w:rPr>
            <w:rFonts w:ascii="Arial" w:hAnsi="Arial" w:cs="Arial"/>
            <w:sz w:val="20"/>
            <w:szCs w:val="20"/>
          </w:rPr>
          <w:t>modified</w:t>
        </w:r>
      </w:ins>
    </w:p>
    <w:p w:rsidR="007417CA" w:rsidRDefault="007417CA" w:rsidP="007417CA">
      <w:pPr>
        <w:pStyle w:val="ListParagraph"/>
        <w:numPr>
          <w:ilvl w:val="2"/>
          <w:numId w:val="11"/>
        </w:numPr>
        <w:rPr>
          <w:ins w:id="24" w:author="NPGRTF 021511" w:date="2011-04-26T14:25:00Z"/>
          <w:rFonts w:ascii="Arial" w:hAnsi="Arial" w:cs="Arial"/>
          <w:sz w:val="20"/>
          <w:szCs w:val="20"/>
        </w:rPr>
        <w:pPrChange w:id="25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26" w:author="NPGRTF 021511" w:date="2011-04-26T14:25:00Z">
        <w:r>
          <w:rPr>
            <w:rFonts w:ascii="Arial" w:hAnsi="Arial" w:cs="Arial"/>
            <w:sz w:val="20"/>
            <w:szCs w:val="20"/>
          </w:rPr>
          <w:t>No</w:t>
        </w:r>
        <w:proofErr w:type="spellEnd"/>
        <w:r>
          <w:rPr>
            <w:rFonts w:ascii="Arial" w:hAnsi="Arial" w:cs="Arial"/>
            <w:sz w:val="20"/>
            <w:szCs w:val="20"/>
          </w:rPr>
          <w:t xml:space="preserve"> longer will the Losing CR populate this date upon entering Regaining BGN information</w:t>
        </w:r>
      </w:ins>
    </w:p>
    <w:p w:rsidR="007417CA" w:rsidRPr="007417CA" w:rsidRDefault="007417CA" w:rsidP="007417CA">
      <w:pPr>
        <w:pStyle w:val="ListParagraph"/>
        <w:numPr>
          <w:ilvl w:val="2"/>
          <w:numId w:val="11"/>
        </w:numPr>
        <w:rPr>
          <w:ins w:id="27" w:author="NPGRTF 021511" w:date="2011-04-26T14:25:00Z"/>
          <w:rFonts w:ascii="Arial" w:hAnsi="Arial" w:cs="Arial"/>
          <w:sz w:val="20"/>
          <w:szCs w:val="20"/>
        </w:rPr>
        <w:pPrChange w:id="28" w:author="NPGRTF 021511" w:date="2011-04-26T14:25:00Z">
          <w:pPr>
            <w:pStyle w:val="ListParagraph"/>
            <w:numPr>
              <w:ilvl w:val="1"/>
              <w:numId w:val="11"/>
            </w:numPr>
            <w:ind w:left="1080" w:hanging="360"/>
          </w:pPr>
        </w:pPrChange>
      </w:pPr>
      <w:ins w:id="29" w:author="NPGRTF 021511" w:date="2011-04-26T14:25:00Z">
        <w:r>
          <w:rPr>
            <w:rFonts w:ascii="Arial" w:hAnsi="Arial" w:cs="Arial"/>
            <w:sz w:val="20"/>
            <w:szCs w:val="20"/>
          </w:rPr>
          <w:t>Siebel will capture the submit date once the regaining BGN is sent, and automatically populate this field</w:t>
        </w:r>
      </w:ins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812586" w:rsidRDefault="00C11271" w:rsidP="004D6A4C">
      <w:pPr>
        <w:pStyle w:val="ListParagraph"/>
        <w:rPr>
          <w:rFonts w:ascii="Arial" w:hAnsi="Arial" w:cs="Arial"/>
          <w:sz w:val="20"/>
          <w:szCs w:val="20"/>
        </w:rPr>
      </w:pPr>
      <w:r w:rsidRPr="00C11271">
        <w:rPr>
          <w:rFonts w:ascii="Arial" w:hAnsi="Arial" w:cs="Arial"/>
          <w:sz w:val="20"/>
          <w:szCs w:val="20"/>
        </w:rPr>
        <w:t>New Fields</w:t>
      </w:r>
    </w:p>
    <w:p w:rsidR="00C41586" w:rsidRDefault="006C58B5" w:rsidP="000A6B9E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</w:t>
      </w:r>
    </w:p>
    <w:p w:rsidR="004D6A4C" w:rsidRDefault="004D6A4C" w:rsidP="004D6A4C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Regaining BGN Priority</w:t>
      </w:r>
      <w:ins w:id="30" w:author="NPGRTF 021511" w:date="2011-04-26T13:54:00Z">
        <w:r w:rsidR="003426C3">
          <w:rPr>
            <w:rFonts w:ascii="Arial" w:hAnsi="Arial" w:cs="Arial"/>
            <w:sz w:val="20"/>
            <w:szCs w:val="20"/>
          </w:rPr>
          <w:t xml:space="preserve"> Code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min/max length – </w:t>
      </w:r>
      <w:del w:id="31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8/9</w:delText>
        </w:r>
      </w:del>
      <w:ins w:id="32" w:author="NPGRTF 021511" w:date="2011-04-26T13:55:00Z">
        <w:r w:rsidR="003426C3">
          <w:rPr>
            <w:rFonts w:ascii="Arial" w:hAnsi="Arial" w:cs="Arial"/>
            <w:sz w:val="20"/>
            <w:szCs w:val="20"/>
          </w:rPr>
          <w:t>0/3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type: </w:t>
      </w:r>
      <w:del w:id="33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text</w:delText>
        </w:r>
      </w:del>
      <w:ins w:id="34" w:author="NPGRTF 021511" w:date="2011-04-26T13:55:00Z">
        <w:r w:rsidR="003426C3">
          <w:rPr>
            <w:rFonts w:ascii="Arial" w:hAnsi="Arial" w:cs="Arial"/>
            <w:sz w:val="20"/>
            <w:szCs w:val="20"/>
          </w:rPr>
          <w:t>numeric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ins w:id="35" w:author="NPGRTF 021511" w:date="2011-04-26T13:55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</w:p>
    <w:p w:rsidR="003426C3" w:rsidRDefault="003426C3" w:rsidP="003426C3">
      <w:pPr>
        <w:pStyle w:val="ListParagraph"/>
        <w:numPr>
          <w:ilvl w:val="3"/>
          <w:numId w:val="13"/>
        </w:numPr>
        <w:rPr>
          <w:rFonts w:ascii="Arial" w:hAnsi="Arial" w:cs="Arial"/>
          <w:sz w:val="20"/>
          <w:szCs w:val="20"/>
        </w:rPr>
        <w:pPrChange w:id="36" w:author="NPGRTF 021511" w:date="2011-04-26T13:55:00Z">
          <w:pPr>
            <w:pStyle w:val="ListParagraph"/>
            <w:numPr>
              <w:ilvl w:val="2"/>
              <w:numId w:val="13"/>
            </w:numPr>
            <w:ind w:left="2520" w:hanging="180"/>
          </w:pPr>
        </w:pPrChange>
      </w:pPr>
      <w:ins w:id="37" w:author="NPGRTF 021511" w:date="2011-04-26T13:55:00Z">
        <w:r>
          <w:rPr>
            <w:rFonts w:ascii="Arial" w:hAnsi="Arial" w:cs="Arial"/>
            <w:sz w:val="20"/>
            <w:szCs w:val="20"/>
          </w:rPr>
          <w:t>numeric</w:t>
        </w:r>
      </w:ins>
    </w:p>
    <w:p w:rsidR="00E862E4" w:rsidDel="003426C3" w:rsidRDefault="00E862E4" w:rsidP="00E862E4">
      <w:pPr>
        <w:pStyle w:val="ListParagraph"/>
        <w:numPr>
          <w:ilvl w:val="3"/>
          <w:numId w:val="13"/>
        </w:numPr>
        <w:rPr>
          <w:del w:id="38" w:author="NPGRTF 021511" w:date="2011-04-26T13:55:00Z"/>
          <w:rFonts w:ascii="Arial" w:hAnsi="Arial" w:cs="Arial"/>
          <w:sz w:val="20"/>
          <w:szCs w:val="20"/>
        </w:rPr>
      </w:pPr>
      <w:del w:id="39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Backdated</w:delText>
        </w:r>
      </w:del>
    </w:p>
    <w:p w:rsidR="00E862E4" w:rsidDel="003426C3" w:rsidRDefault="00E862E4" w:rsidP="00E862E4">
      <w:pPr>
        <w:pStyle w:val="ListParagraph"/>
        <w:numPr>
          <w:ilvl w:val="3"/>
          <w:numId w:val="13"/>
        </w:numPr>
        <w:rPr>
          <w:del w:id="40" w:author="NPGRTF 021511" w:date="2011-04-26T13:55:00Z"/>
          <w:rFonts w:ascii="Arial" w:hAnsi="Arial" w:cs="Arial"/>
          <w:sz w:val="20"/>
          <w:szCs w:val="20"/>
        </w:rPr>
      </w:pPr>
      <w:commentRangeStart w:id="41"/>
      <w:del w:id="42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Standard</w:delText>
        </w:r>
      </w:del>
    </w:p>
    <w:p w:rsidR="00E862E4" w:rsidRPr="00E862E4" w:rsidDel="003426C3" w:rsidRDefault="00E862E4" w:rsidP="00E862E4">
      <w:pPr>
        <w:pStyle w:val="ListParagraph"/>
        <w:numPr>
          <w:ilvl w:val="3"/>
          <w:numId w:val="13"/>
        </w:numPr>
        <w:rPr>
          <w:del w:id="43" w:author="NPGRTF 021511" w:date="2011-04-26T13:55:00Z"/>
          <w:rFonts w:ascii="Arial" w:hAnsi="Arial" w:cs="Arial"/>
          <w:sz w:val="20"/>
          <w:szCs w:val="20"/>
        </w:rPr>
      </w:pPr>
      <w:del w:id="44" w:author="NPGRTF 021511" w:date="2011-04-26T13:55:00Z">
        <w:r w:rsidDel="003426C3">
          <w:rPr>
            <w:rFonts w:ascii="Arial" w:hAnsi="Arial" w:cs="Arial"/>
            <w:sz w:val="20"/>
            <w:szCs w:val="20"/>
          </w:rPr>
          <w:delText>Priority</w:delText>
        </w:r>
        <w:commentRangeEnd w:id="41"/>
        <w:r w:rsidDel="003426C3">
          <w:rPr>
            <w:rStyle w:val="CommentReference"/>
          </w:rPr>
          <w:commentReference w:id="41"/>
        </w:r>
      </w:del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Output format- </w:t>
      </w:r>
      <w:del w:id="45" w:author="NPGRTF 021511" w:date="2011-04-26T13:56:00Z">
        <w:r w:rsidDel="003426C3">
          <w:rPr>
            <w:rFonts w:ascii="Arial" w:hAnsi="Arial" w:cs="Arial"/>
            <w:sz w:val="20"/>
            <w:szCs w:val="20"/>
          </w:rPr>
          <w:delText>text</w:delText>
        </w:r>
      </w:del>
      <w:ins w:id="46" w:author="NPGRTF 021511" w:date="2011-04-26T13:56:00Z">
        <w:r w:rsidR="003426C3">
          <w:rPr>
            <w:rFonts w:ascii="Arial" w:hAnsi="Arial" w:cs="Arial"/>
            <w:sz w:val="20"/>
            <w:szCs w:val="20"/>
          </w:rPr>
          <w:t>numeric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Read Only-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Updateable- </w:t>
      </w:r>
      <w:del w:id="47" w:author="NPGRTF 021511" w:date="2011-04-26T13:58:00Z">
        <w:r w:rsidRPr="00E862E4" w:rsidDel="003426C3">
          <w:rPr>
            <w:rFonts w:ascii="Arial" w:hAnsi="Arial" w:cs="Arial"/>
            <w:sz w:val="20"/>
            <w:szCs w:val="20"/>
          </w:rPr>
          <w:delText>No</w:delText>
        </w:r>
      </w:del>
      <w:ins w:id="48" w:author="NPGRTF 021511" w:date="2011-04-26T13:58:00Z">
        <w:r w:rsidR="003426C3">
          <w:rPr>
            <w:rFonts w:ascii="Arial" w:hAnsi="Arial" w:cs="Arial"/>
            <w:sz w:val="20"/>
            <w:szCs w:val="20"/>
          </w:rPr>
          <w:t>Yes (only if Regaining BGN field is repopulated)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r>
        <w:rPr>
          <w:rFonts w:ascii="Arial" w:hAnsi="Arial" w:cs="Arial"/>
          <w:sz w:val="20"/>
          <w:szCs w:val="20"/>
        </w:rPr>
        <w:t>Priority</w:t>
      </w:r>
      <w:ins w:id="49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Code</w:t>
        </w:r>
      </w:ins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del w:id="50" w:author="NPGRTF 021511" w:date="2011-04-26T13:59:00Z">
        <w:r w:rsidRPr="00E862E4" w:rsidDel="003426C3">
          <w:rPr>
            <w:rFonts w:ascii="Arial" w:hAnsi="Arial" w:cs="Arial"/>
            <w:sz w:val="20"/>
            <w:szCs w:val="20"/>
          </w:rPr>
          <w:delText>?</w:delText>
        </w:r>
      </w:del>
      <w:ins w:id="51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</w:t>
        </w:r>
      </w:ins>
      <w:ins w:id="52" w:author="NPGRTF 021511" w:date="2011-04-26T14:00:00Z">
        <w:r w:rsidR="003426C3">
          <w:rPr>
            <w:rFonts w:ascii="Arial" w:hAnsi="Arial" w:cs="Arial"/>
            <w:sz w:val="20"/>
            <w:szCs w:val="20"/>
          </w:rPr>
          <w:t>“</w:t>
        </w:r>
      </w:ins>
      <w:ins w:id="53" w:author="NPGRTF 021511" w:date="2011-04-26T13:59:00Z">
        <w:r w:rsidR="003426C3">
          <w:rPr>
            <w:rFonts w:ascii="Arial" w:hAnsi="Arial" w:cs="Arial"/>
            <w:sz w:val="20"/>
            <w:szCs w:val="20"/>
          </w:rPr>
          <w:t>Regaining Transaction Submitted (PC)</w:t>
        </w:r>
      </w:ins>
      <w:ins w:id="54" w:author="NPGRTF 021511" w:date="2011-04-26T14:00:00Z">
        <w:r w:rsidR="003426C3">
          <w:rPr>
            <w:rFonts w:ascii="Arial" w:hAnsi="Arial" w:cs="Arial"/>
            <w:sz w:val="20"/>
            <w:szCs w:val="20"/>
          </w:rPr>
          <w:t>”</w:t>
        </w:r>
      </w:ins>
      <w:ins w:id="55" w:author="NPGRTF 021511" w:date="2011-04-26T13:59:00Z">
        <w:r w:rsidR="003426C3">
          <w:rPr>
            <w:rFonts w:ascii="Arial" w:hAnsi="Arial" w:cs="Arial"/>
            <w:sz w:val="20"/>
            <w:szCs w:val="20"/>
          </w:rPr>
          <w:t xml:space="preserve"> state</w:t>
        </w:r>
      </w:ins>
    </w:p>
    <w:p w:rsidR="004D6A4C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ins w:id="56" w:author="NPGRTF 021511" w:date="2011-04-26T14:01:00Z">
        <w:r w:rsidR="003426C3"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E862E4" w:rsidRDefault="004D6A4C" w:rsidP="00E862E4">
      <w:pPr>
        <w:pStyle w:val="ListParagraph"/>
        <w:numPr>
          <w:ilvl w:val="1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Regaining BGN </w:t>
      </w:r>
      <w:del w:id="57" w:author="NPGRTF 021511" w:date="2011-04-26T14:05:00Z">
        <w:r w:rsidR="00E862E4" w:rsidDel="00BF3657">
          <w:rPr>
            <w:rFonts w:ascii="Arial" w:hAnsi="Arial" w:cs="Arial"/>
            <w:sz w:val="20"/>
            <w:szCs w:val="20"/>
          </w:rPr>
          <w:delText xml:space="preserve">Scheduled </w:delText>
        </w:r>
      </w:del>
      <w:ins w:id="58" w:author="NPGRTF 021511" w:date="2011-04-26T14:05:00Z">
        <w:r w:rsidR="00BF3657">
          <w:rPr>
            <w:rFonts w:ascii="Arial" w:hAnsi="Arial" w:cs="Arial"/>
            <w:sz w:val="20"/>
            <w:szCs w:val="20"/>
          </w:rPr>
          <w:t xml:space="preserve">Requested </w:t>
        </w:r>
      </w:ins>
      <w:r w:rsid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min/max length – required/standard date formatting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type: date</w:t>
      </w:r>
    </w:p>
    <w:p w:rsidR="00E862E4" w:rsidRDefault="00E862E4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Permitted values and definitions</w:t>
      </w:r>
      <w:r w:rsidR="00B80897" w:rsidRPr="00E862E4">
        <w:rPr>
          <w:rFonts w:ascii="Arial" w:hAnsi="Arial" w:cs="Arial"/>
          <w:sz w:val="20"/>
          <w:szCs w:val="20"/>
        </w:rPr>
        <w:t>- valid 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Default value- blank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Output format- standard date format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Screen location- Issue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lastRenderedPageBreak/>
        <w:t>Read Only- Yes</w:t>
      </w:r>
    </w:p>
    <w:p w:rsidR="00E862E4" w:rsidRPr="00BF3657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BF3657">
        <w:rPr>
          <w:rFonts w:ascii="Arial" w:hAnsi="Arial" w:cs="Arial"/>
          <w:sz w:val="20"/>
          <w:szCs w:val="20"/>
        </w:rPr>
        <w:t xml:space="preserve">Updateable- </w:t>
      </w:r>
      <w:del w:id="59" w:author="NPGRTF 021511" w:date="2011-04-26T14:06:00Z">
        <w:r w:rsidRPr="00BF3657" w:rsidDel="00BF3657">
          <w:rPr>
            <w:rFonts w:ascii="Arial" w:hAnsi="Arial" w:cs="Arial"/>
            <w:sz w:val="20"/>
            <w:szCs w:val="20"/>
          </w:rPr>
          <w:delText>No</w:delText>
        </w:r>
      </w:del>
      <w:ins w:id="60" w:author="NPGRTF 021511" w:date="2011-04-26T14:06:00Z">
        <w:r w:rsidR="00BF3657" w:rsidRPr="00BF3657">
          <w:rPr>
            <w:rFonts w:ascii="Arial" w:hAnsi="Arial" w:cs="Arial"/>
            <w:sz w:val="20"/>
            <w:szCs w:val="20"/>
          </w:rPr>
          <w:t xml:space="preserve"> </w:t>
        </w:r>
        <w:r w:rsidR="00BF3657" w:rsidRPr="00BF3657">
          <w:rPr>
            <w:rFonts w:ascii="Arial" w:hAnsi="Arial" w:cs="Arial"/>
            <w:sz w:val="20"/>
            <w:szCs w:val="20"/>
          </w:rPr>
          <w:t>Yes (only if Regaining BGN field is repopulated)</w:t>
        </w:r>
      </w:ins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Automatically populated- Yes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Proprietary- All MPs involved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Field Screen Title- Regaining BGN </w:t>
      </w:r>
      <w:del w:id="61" w:author="NPGRTF 021511" w:date="2011-04-26T14:07:00Z">
        <w:r w:rsidRPr="00E862E4" w:rsidDel="00BF3657">
          <w:rPr>
            <w:rFonts w:ascii="Arial" w:hAnsi="Arial" w:cs="Arial"/>
            <w:sz w:val="20"/>
            <w:szCs w:val="20"/>
          </w:rPr>
          <w:delText>S</w:delText>
        </w:r>
        <w:r w:rsidR="00E862E4" w:rsidRPr="00E862E4" w:rsidDel="00BF3657">
          <w:rPr>
            <w:rFonts w:ascii="Arial" w:hAnsi="Arial" w:cs="Arial"/>
            <w:sz w:val="20"/>
            <w:szCs w:val="20"/>
          </w:rPr>
          <w:delText xml:space="preserve">cheduled </w:delText>
        </w:r>
      </w:del>
      <w:ins w:id="62" w:author="NPGRTF 021511" w:date="2011-04-26T14:07:00Z">
        <w:r w:rsidR="00BF3657">
          <w:rPr>
            <w:rFonts w:ascii="Arial" w:hAnsi="Arial" w:cs="Arial"/>
            <w:sz w:val="20"/>
            <w:szCs w:val="20"/>
          </w:rPr>
          <w:t>Requested</w:t>
        </w:r>
        <w:r w:rsidR="00BF3657" w:rsidRPr="00E862E4">
          <w:rPr>
            <w:rFonts w:ascii="Arial" w:hAnsi="Arial" w:cs="Arial"/>
            <w:sz w:val="20"/>
            <w:szCs w:val="20"/>
          </w:rPr>
          <w:t xml:space="preserve"> </w:t>
        </w:r>
      </w:ins>
      <w:r w:rsidR="00E862E4" w:rsidRPr="00E862E4">
        <w:rPr>
          <w:rFonts w:ascii="Arial" w:hAnsi="Arial" w:cs="Arial"/>
          <w:sz w:val="20"/>
          <w:szCs w:val="20"/>
        </w:rPr>
        <w:t>Date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Enabled – once Losing CR has submitted Regaining BGN02</w:t>
      </w:r>
    </w:p>
    <w:p w:rsid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>Transitions Displayed</w:t>
      </w:r>
      <w:del w:id="63" w:author="NPGRTF 021511" w:date="2011-04-26T14:07:00Z">
        <w:r w:rsidRPr="00E862E4" w:rsidDel="00BF3657">
          <w:rPr>
            <w:rFonts w:ascii="Arial" w:hAnsi="Arial" w:cs="Arial"/>
            <w:sz w:val="20"/>
            <w:szCs w:val="20"/>
          </w:rPr>
          <w:delText>?</w:delText>
        </w:r>
      </w:del>
      <w:ins w:id="64" w:author="NPGRTF 021511" w:date="2011-04-26T14:07:00Z">
        <w:r w:rsidR="00BF3657" w:rsidRPr="00BF3657">
          <w:rPr>
            <w:rFonts w:ascii="Arial" w:hAnsi="Arial" w:cs="Arial"/>
            <w:sz w:val="20"/>
            <w:szCs w:val="20"/>
          </w:rPr>
          <w:t xml:space="preserve"> </w:t>
        </w:r>
        <w:r w:rsidR="00BF3657">
          <w:rPr>
            <w:rFonts w:ascii="Arial" w:hAnsi="Arial" w:cs="Arial"/>
            <w:sz w:val="20"/>
            <w:szCs w:val="20"/>
          </w:rPr>
          <w:t>“Regaining Transaction Submitted (PC)” state</w:t>
        </w:r>
      </w:ins>
    </w:p>
    <w:p w:rsidR="00B80897" w:rsidRPr="00E862E4" w:rsidRDefault="00B80897" w:rsidP="00E862E4">
      <w:pPr>
        <w:pStyle w:val="ListParagraph"/>
        <w:numPr>
          <w:ilvl w:val="2"/>
          <w:numId w:val="13"/>
        </w:numPr>
        <w:rPr>
          <w:rFonts w:ascii="Arial" w:hAnsi="Arial" w:cs="Arial"/>
          <w:sz w:val="20"/>
          <w:szCs w:val="20"/>
        </w:rPr>
      </w:pPr>
      <w:r w:rsidRPr="00E862E4">
        <w:rPr>
          <w:rFonts w:ascii="Arial" w:hAnsi="Arial" w:cs="Arial"/>
          <w:sz w:val="20"/>
          <w:szCs w:val="20"/>
        </w:rPr>
        <w:t xml:space="preserve">Workflows Involved- </w:t>
      </w:r>
      <w:r w:rsidRPr="00E862E4">
        <w:rPr>
          <w:rFonts w:ascii="Arial" w:hAnsi="Arial" w:cs="Arial"/>
          <w:i/>
          <w:sz w:val="20"/>
          <w:szCs w:val="20"/>
        </w:rPr>
        <w:t>Inadvertent Gaining; Inadvertent Losing</w:t>
      </w:r>
      <w:ins w:id="65" w:author="NPGRTF 021511" w:date="2011-04-26T14:07:00Z">
        <w:r w:rsidR="00BF3657"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B80897" w:rsidRDefault="00B80897" w:rsidP="00B80897">
      <w:pPr>
        <w:pStyle w:val="ListParagraph"/>
        <w:ind w:left="1800"/>
        <w:rPr>
          <w:rFonts w:ascii="Arial" w:hAnsi="Arial" w:cs="Arial"/>
          <w:sz w:val="20"/>
          <w:szCs w:val="20"/>
        </w:rPr>
      </w:pPr>
    </w:p>
    <w:p w:rsidR="00C41586" w:rsidRPr="007F1C1B" w:rsidRDefault="00C41586" w:rsidP="00F00870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API</w:t>
      </w:r>
    </w:p>
    <w:p w:rsidR="004D6A4C" w:rsidRDefault="004D6A4C" w:rsidP="004D6A4C">
      <w:pPr>
        <w:pStyle w:val="ListParagraph"/>
        <w:rPr>
          <w:ins w:id="66" w:author="NPGRTF 021511" w:date="2011-04-26T14:30:00Z"/>
          <w:rFonts w:ascii="Arial" w:hAnsi="Arial" w:cs="Arial"/>
          <w:sz w:val="20"/>
          <w:szCs w:val="20"/>
        </w:rPr>
      </w:pPr>
    </w:p>
    <w:p w:rsidR="00167AEB" w:rsidRDefault="00167AEB" w:rsidP="00167AEB">
      <w:pPr>
        <w:pStyle w:val="ListParagraph"/>
        <w:rPr>
          <w:ins w:id="67" w:author="NPGRTF 021511" w:date="2011-04-26T14:32:00Z"/>
          <w:rFonts w:ascii="Arial" w:hAnsi="Arial" w:cs="Arial"/>
          <w:sz w:val="20"/>
          <w:szCs w:val="20"/>
        </w:rPr>
      </w:pPr>
      <w:ins w:id="68" w:author="NPGRTF 021511" w:date="2011-04-26T14:32:00Z">
        <w:r>
          <w:rPr>
            <w:rFonts w:ascii="Arial" w:hAnsi="Arial" w:cs="Arial"/>
            <w:sz w:val="20"/>
            <w:szCs w:val="20"/>
          </w:rPr>
          <w:t xml:space="preserve">Modified </w:t>
        </w:r>
        <w:r w:rsidRPr="00C11271">
          <w:rPr>
            <w:rFonts w:ascii="Arial" w:hAnsi="Arial" w:cs="Arial"/>
            <w:sz w:val="20"/>
            <w:szCs w:val="20"/>
          </w:rPr>
          <w:t>Fields</w:t>
        </w:r>
      </w:ins>
    </w:p>
    <w:p w:rsidR="00167AEB" w:rsidRDefault="00167AEB" w:rsidP="00167AEB">
      <w:pPr>
        <w:pStyle w:val="ListParagraph"/>
        <w:numPr>
          <w:ilvl w:val="0"/>
          <w:numId w:val="41"/>
        </w:numPr>
        <w:rPr>
          <w:ins w:id="69" w:author="NPGRTF 021511" w:date="2011-04-26T14:32:00Z"/>
          <w:rFonts w:ascii="Arial" w:hAnsi="Arial" w:cs="Arial"/>
          <w:sz w:val="20"/>
          <w:szCs w:val="20"/>
        </w:rPr>
        <w:pPrChange w:id="70" w:author="NPGRTF 021511" w:date="2011-04-26T14:32:00Z">
          <w:pPr>
            <w:pStyle w:val="ListParagraph"/>
            <w:numPr>
              <w:numId w:val="13"/>
            </w:numPr>
            <w:ind w:left="1080" w:hanging="360"/>
          </w:pPr>
        </w:pPrChange>
      </w:pPr>
      <w:ins w:id="71" w:author="NPGRTF 021511" w:date="2011-04-26T14:32:00Z">
        <w:r>
          <w:rPr>
            <w:rFonts w:ascii="Arial" w:hAnsi="Arial" w:cs="Arial"/>
            <w:sz w:val="20"/>
            <w:szCs w:val="20"/>
          </w:rPr>
          <w:t>GUI</w:t>
        </w:r>
      </w:ins>
    </w:p>
    <w:p w:rsidR="00167AEB" w:rsidRDefault="00167AEB" w:rsidP="00167AEB">
      <w:pPr>
        <w:pStyle w:val="ListParagraph"/>
        <w:numPr>
          <w:ilvl w:val="1"/>
          <w:numId w:val="41"/>
        </w:numPr>
        <w:rPr>
          <w:ins w:id="72" w:author="NPGRTF 021511" w:date="2011-04-26T14:33:00Z"/>
          <w:rFonts w:ascii="Arial" w:hAnsi="Arial" w:cs="Arial"/>
          <w:sz w:val="20"/>
          <w:szCs w:val="20"/>
        </w:rPr>
        <w:pPrChange w:id="73" w:author="NPGRTF 021511" w:date="2011-04-26T14:32:00Z">
          <w:pPr>
            <w:pStyle w:val="ListParagraph"/>
            <w:numPr>
              <w:ilvl w:val="1"/>
              <w:numId w:val="13"/>
            </w:numPr>
            <w:ind w:left="1800" w:hanging="360"/>
          </w:pPr>
        </w:pPrChange>
      </w:pPr>
      <w:ins w:id="74" w:author="NPGRTF 021511" w:date="2011-04-26T14:32:00Z">
        <w:r>
          <w:rPr>
            <w:rFonts w:ascii="Arial" w:hAnsi="Arial" w:cs="Arial"/>
            <w:sz w:val="20"/>
            <w:szCs w:val="20"/>
          </w:rPr>
          <w:t>Regaining Transaction Submit Date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75" w:author="NPGRTF 021511" w:date="2011-04-26T14:33:00Z"/>
          <w:rFonts w:ascii="Arial" w:hAnsi="Arial" w:cs="Arial"/>
          <w:sz w:val="20"/>
          <w:szCs w:val="20"/>
        </w:rPr>
      </w:pPr>
      <w:ins w:id="76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min/max length –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77" w:author="NPGRTF 021511" w:date="2011-04-26T14:33:00Z"/>
          <w:rFonts w:ascii="Arial" w:hAnsi="Arial" w:cs="Arial"/>
          <w:sz w:val="20"/>
          <w:szCs w:val="20"/>
        </w:rPr>
      </w:pPr>
      <w:ins w:id="78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type: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79" w:author="NPGRTF 021511" w:date="2011-04-26T14:33:00Z"/>
          <w:rFonts w:ascii="Arial" w:hAnsi="Arial" w:cs="Arial"/>
          <w:sz w:val="20"/>
          <w:szCs w:val="20"/>
        </w:rPr>
      </w:pPr>
      <w:ins w:id="80" w:author="NPGRTF 021511" w:date="2011-04-26T14:33:00Z">
        <w:r>
          <w:rPr>
            <w:rFonts w:ascii="Arial" w:hAnsi="Arial" w:cs="Arial"/>
            <w:sz w:val="20"/>
            <w:szCs w:val="20"/>
          </w:rPr>
          <w:t>Permitted values and definitions</w:t>
        </w:r>
        <w:r w:rsidRPr="00E862E4">
          <w:rPr>
            <w:rFonts w:ascii="Arial" w:hAnsi="Arial" w:cs="Arial"/>
            <w:sz w:val="20"/>
            <w:szCs w:val="20"/>
          </w:rPr>
          <w:t xml:space="preserve">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1" w:author="NPGRTF 021511" w:date="2011-04-26T14:33:00Z"/>
          <w:rFonts w:ascii="Arial" w:hAnsi="Arial" w:cs="Arial"/>
          <w:sz w:val="20"/>
          <w:szCs w:val="20"/>
        </w:rPr>
      </w:pPr>
      <w:ins w:id="82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Default value-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3" w:author="NPGRTF 021511" w:date="2011-04-26T14:33:00Z"/>
          <w:rFonts w:ascii="Arial" w:hAnsi="Arial" w:cs="Arial"/>
          <w:sz w:val="20"/>
          <w:szCs w:val="20"/>
        </w:rPr>
      </w:pPr>
      <w:ins w:id="84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Output format- </w:t>
        </w:r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5" w:author="NPGRTF 021511" w:date="2011-04-26T14:33:00Z"/>
          <w:rFonts w:ascii="Arial" w:hAnsi="Arial" w:cs="Arial"/>
          <w:sz w:val="20"/>
          <w:szCs w:val="20"/>
        </w:rPr>
      </w:pPr>
      <w:ins w:id="86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Screen location- </w:t>
        </w:r>
      </w:ins>
      <w:ins w:id="87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88" w:author="NPGRTF 021511" w:date="2011-04-26T14:33:00Z"/>
          <w:rFonts w:ascii="Arial" w:hAnsi="Arial" w:cs="Arial"/>
          <w:sz w:val="20"/>
          <w:szCs w:val="20"/>
        </w:rPr>
      </w:pPr>
      <w:ins w:id="89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Read Only- </w:t>
        </w:r>
      </w:ins>
      <w:ins w:id="90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Pr="00BF3657" w:rsidRDefault="00167AEB" w:rsidP="00167AEB">
      <w:pPr>
        <w:pStyle w:val="ListParagraph"/>
        <w:numPr>
          <w:ilvl w:val="2"/>
          <w:numId w:val="41"/>
        </w:numPr>
        <w:rPr>
          <w:ins w:id="91" w:author="NPGRTF 021511" w:date="2011-04-26T14:33:00Z"/>
          <w:rFonts w:ascii="Arial" w:hAnsi="Arial" w:cs="Arial"/>
          <w:sz w:val="20"/>
          <w:szCs w:val="20"/>
        </w:rPr>
      </w:pPr>
      <w:ins w:id="92" w:author="NPGRTF 021511" w:date="2011-04-26T14:33:00Z">
        <w:r w:rsidRPr="00BF3657">
          <w:rPr>
            <w:rFonts w:ascii="Arial" w:hAnsi="Arial" w:cs="Arial"/>
            <w:sz w:val="20"/>
            <w:szCs w:val="20"/>
          </w:rPr>
          <w:t>Updateable-  Yes (only if Regaining BGN field is repopulated)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3" w:author="NPGRTF 021511" w:date="2011-04-26T14:33:00Z"/>
          <w:rFonts w:ascii="Arial" w:hAnsi="Arial" w:cs="Arial"/>
          <w:sz w:val="20"/>
          <w:szCs w:val="20"/>
        </w:rPr>
      </w:pPr>
      <w:ins w:id="94" w:author="NPGRTF 021511" w:date="2011-04-26T14:33:00Z">
        <w:r w:rsidRPr="00E862E4">
          <w:rPr>
            <w:rFonts w:ascii="Arial" w:hAnsi="Arial" w:cs="Arial"/>
            <w:sz w:val="20"/>
            <w:szCs w:val="20"/>
          </w:rPr>
          <w:t>Automatically populated- Yes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5" w:author="NPGRTF 021511" w:date="2011-04-26T14:33:00Z"/>
          <w:rFonts w:ascii="Arial" w:hAnsi="Arial" w:cs="Arial"/>
          <w:sz w:val="20"/>
          <w:szCs w:val="20"/>
        </w:rPr>
      </w:pPr>
      <w:ins w:id="96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Proprietary- </w:t>
        </w:r>
      </w:ins>
      <w:ins w:id="97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98" w:author="NPGRTF 021511" w:date="2011-04-26T14:33:00Z"/>
          <w:rFonts w:ascii="Arial" w:hAnsi="Arial" w:cs="Arial"/>
          <w:sz w:val="20"/>
          <w:szCs w:val="20"/>
        </w:rPr>
      </w:pPr>
      <w:ins w:id="99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Field Screen Title- </w:t>
        </w:r>
      </w:ins>
      <w:ins w:id="100" w:author="NPGRTF 021511" w:date="2011-04-26T14:34:00Z">
        <w:r>
          <w:rPr>
            <w:rFonts w:ascii="Arial" w:hAnsi="Arial" w:cs="Arial"/>
            <w:sz w:val="20"/>
            <w:szCs w:val="20"/>
          </w:rPr>
          <w:t>no change</w:t>
        </w:r>
        <w:r w:rsidRPr="00E862E4">
          <w:rPr>
            <w:rFonts w:ascii="Arial" w:hAnsi="Arial" w:cs="Arial"/>
            <w:sz w:val="20"/>
            <w:szCs w:val="20"/>
          </w:rPr>
          <w:t xml:space="preserve"> 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1" w:author="NPGRTF 021511" w:date="2011-04-26T14:33:00Z"/>
          <w:rFonts w:ascii="Arial" w:hAnsi="Arial" w:cs="Arial"/>
          <w:sz w:val="20"/>
          <w:szCs w:val="20"/>
        </w:rPr>
      </w:pPr>
      <w:ins w:id="102" w:author="NPGRTF 021511" w:date="2011-04-26T14:33:00Z">
        <w:r w:rsidRPr="00E862E4">
          <w:rPr>
            <w:rFonts w:ascii="Arial" w:hAnsi="Arial" w:cs="Arial"/>
            <w:sz w:val="20"/>
            <w:szCs w:val="20"/>
          </w:rPr>
          <w:t>Transitions Enabled – once Losing CR has submitted Regaining BGN02</w:t>
        </w:r>
      </w:ins>
    </w:p>
    <w:p w:rsidR="00167AEB" w:rsidRDefault="00167AEB" w:rsidP="00167AEB">
      <w:pPr>
        <w:pStyle w:val="ListParagraph"/>
        <w:numPr>
          <w:ilvl w:val="2"/>
          <w:numId w:val="41"/>
        </w:numPr>
        <w:rPr>
          <w:ins w:id="103" w:author="NPGRTF 021511" w:date="2011-04-26T14:33:00Z"/>
          <w:rFonts w:ascii="Arial" w:hAnsi="Arial" w:cs="Arial"/>
          <w:sz w:val="20"/>
          <w:szCs w:val="20"/>
        </w:rPr>
      </w:pPr>
      <w:ins w:id="104" w:author="NPGRTF 021511" w:date="2011-04-26T14:33:00Z">
        <w:r w:rsidRPr="00E862E4">
          <w:rPr>
            <w:rFonts w:ascii="Arial" w:hAnsi="Arial" w:cs="Arial"/>
            <w:sz w:val="20"/>
            <w:szCs w:val="20"/>
          </w:rPr>
          <w:t>Transitions Displayed</w:t>
        </w:r>
        <w:r w:rsidRPr="00BF3657">
          <w:rPr>
            <w:rFonts w:ascii="Arial" w:hAnsi="Arial" w:cs="Arial"/>
            <w:sz w:val="20"/>
            <w:szCs w:val="20"/>
          </w:rPr>
          <w:t xml:space="preserve"> </w:t>
        </w:r>
      </w:ins>
      <w:ins w:id="105" w:author="NPGRTF 021511" w:date="2011-04-26T14:35:00Z">
        <w:r>
          <w:rPr>
            <w:rFonts w:ascii="Arial" w:hAnsi="Arial" w:cs="Arial"/>
            <w:sz w:val="20"/>
            <w:szCs w:val="20"/>
          </w:rPr>
          <w:t>no change</w:t>
        </w:r>
      </w:ins>
    </w:p>
    <w:p w:rsidR="00167AEB" w:rsidRPr="00167AEB" w:rsidRDefault="00167AEB" w:rsidP="00167AEB">
      <w:pPr>
        <w:pStyle w:val="ListParagraph"/>
        <w:numPr>
          <w:ilvl w:val="2"/>
          <w:numId w:val="41"/>
        </w:numPr>
        <w:rPr>
          <w:ins w:id="106" w:author="NPGRTF 021511" w:date="2011-04-26T14:32:00Z"/>
          <w:rFonts w:ascii="Arial" w:hAnsi="Arial" w:cs="Arial"/>
          <w:sz w:val="20"/>
          <w:szCs w:val="20"/>
        </w:rPr>
        <w:pPrChange w:id="107" w:author="NPGRTF 021511" w:date="2011-04-26T14:33:00Z">
          <w:pPr>
            <w:pStyle w:val="ListParagraph"/>
            <w:numPr>
              <w:ilvl w:val="1"/>
              <w:numId w:val="13"/>
            </w:numPr>
            <w:ind w:left="1800" w:hanging="360"/>
          </w:pPr>
        </w:pPrChange>
      </w:pPr>
      <w:ins w:id="108" w:author="NPGRTF 021511" w:date="2011-04-26T14:33:00Z">
        <w:r w:rsidRPr="00E862E4">
          <w:rPr>
            <w:rFonts w:ascii="Arial" w:hAnsi="Arial" w:cs="Arial"/>
            <w:sz w:val="20"/>
            <w:szCs w:val="20"/>
          </w:rPr>
          <w:t xml:space="preserve">Workflows Involved- </w:t>
        </w:r>
        <w:r w:rsidRPr="00E862E4">
          <w:rPr>
            <w:rFonts w:ascii="Arial" w:hAnsi="Arial" w:cs="Arial"/>
            <w:i/>
            <w:sz w:val="20"/>
            <w:szCs w:val="20"/>
          </w:rPr>
          <w:t>Inadvertent Gaining; Inadvertent Losing</w:t>
        </w:r>
        <w:r>
          <w:rPr>
            <w:rFonts w:ascii="Arial" w:hAnsi="Arial" w:cs="Arial"/>
            <w:i/>
            <w:sz w:val="20"/>
            <w:szCs w:val="20"/>
          </w:rPr>
          <w:t>; Customer Rescission</w:t>
        </w:r>
      </w:ins>
    </w:p>
    <w:p w:rsidR="007417CA" w:rsidRDefault="007417CA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7F1C1B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7F1C1B">
        <w:rPr>
          <w:rFonts w:ascii="Arial" w:hAnsi="Arial" w:cs="Arial"/>
          <w:sz w:val="20"/>
          <w:szCs w:val="20"/>
        </w:rPr>
        <w:t>Pre-Conditions:</w:t>
      </w:r>
    </w:p>
    <w:p w:rsidR="000A6B9E" w:rsidRDefault="00E862E4" w:rsidP="00B80897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MarkeTrak </w:t>
      </w:r>
      <w:r w:rsidR="00FD0093" w:rsidRPr="007F1C1B">
        <w:rPr>
          <w:rFonts w:ascii="Arial" w:hAnsi="Arial" w:cs="Arial"/>
          <w:sz w:val="20"/>
          <w:szCs w:val="20"/>
        </w:rPr>
        <w:t>system is available and processin</w:t>
      </w:r>
      <w:r w:rsidR="00FD0093">
        <w:rPr>
          <w:rFonts w:ascii="Arial" w:hAnsi="Arial" w:cs="Arial"/>
          <w:sz w:val="20"/>
          <w:szCs w:val="20"/>
        </w:rPr>
        <w:t>g</w:t>
      </w:r>
      <w:r w:rsidR="00FD0093" w:rsidRPr="007F1C1B">
        <w:rPr>
          <w:rFonts w:ascii="Arial" w:hAnsi="Arial" w:cs="Arial"/>
          <w:sz w:val="20"/>
          <w:szCs w:val="20"/>
        </w:rPr>
        <w:t xml:space="preserve"> i</w:t>
      </w:r>
      <w:r w:rsidR="00FD0093">
        <w:rPr>
          <w:rFonts w:ascii="Arial" w:hAnsi="Arial" w:cs="Arial"/>
          <w:sz w:val="20"/>
          <w:szCs w:val="20"/>
        </w:rPr>
        <w:t>ssues</w:t>
      </w:r>
    </w:p>
    <w:p w:rsidR="00FB1852" w:rsidRPr="00B80897" w:rsidRDefault="00FB1852" w:rsidP="00FB1852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Success Guarantee</w:t>
      </w:r>
      <w:r w:rsidR="00FB1852">
        <w:rPr>
          <w:rFonts w:ascii="Arial" w:hAnsi="Arial" w:cs="Arial"/>
          <w:sz w:val="20"/>
          <w:szCs w:val="20"/>
        </w:rPr>
        <w:t>:</w:t>
      </w:r>
    </w:p>
    <w:p w:rsidR="00FD0093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Issue is successfully created and able to be transitioned to a resolution.</w:t>
      </w:r>
    </w:p>
    <w:p w:rsidR="004D6A4C" w:rsidRDefault="004D6A4C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regaining BGN is populated into the MarkeTrak issue and </w:t>
      </w:r>
      <w:r w:rsidR="00E862E4">
        <w:rPr>
          <w:rFonts w:ascii="Arial" w:hAnsi="Arial" w:cs="Arial"/>
          <w:sz w:val="20"/>
          <w:szCs w:val="20"/>
        </w:rPr>
        <w:t>Siebel</w:t>
      </w:r>
      <w:r>
        <w:rPr>
          <w:rFonts w:ascii="Arial" w:hAnsi="Arial" w:cs="Arial"/>
          <w:sz w:val="20"/>
          <w:szCs w:val="20"/>
        </w:rPr>
        <w:t xml:space="preserve"> is able to identify the BGN as having been submitted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FD0093" w:rsidRPr="00FD0093" w:rsidRDefault="00FD0093" w:rsidP="004D6A4C">
      <w:pPr>
        <w:pStyle w:val="ListParagraph"/>
        <w:rPr>
          <w:rFonts w:ascii="Arial" w:hAnsi="Arial" w:cs="Arial"/>
          <w:sz w:val="20"/>
          <w:szCs w:val="20"/>
        </w:rPr>
      </w:pPr>
      <w:r w:rsidRPr="00FD0093">
        <w:rPr>
          <w:rFonts w:ascii="Arial" w:hAnsi="Arial" w:cs="Arial"/>
          <w:sz w:val="20"/>
          <w:szCs w:val="20"/>
        </w:rPr>
        <w:t>Trigger:</w:t>
      </w:r>
    </w:p>
    <w:p w:rsidR="00E651A5" w:rsidRPr="00E651A5" w:rsidRDefault="00FD0093" w:rsidP="00F00870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User creates </w:t>
      </w:r>
      <w:r w:rsidR="00FB1852" w:rsidRPr="00FB1852">
        <w:rPr>
          <w:rFonts w:ascii="Arial" w:hAnsi="Arial" w:cs="Arial"/>
          <w:i/>
          <w:sz w:val="20"/>
          <w:szCs w:val="20"/>
        </w:rPr>
        <w:t>Inadvertent Gaining</w:t>
      </w:r>
      <w:ins w:id="109" w:author="NPGRTF 021511" w:date="2011-04-26T14:36:00Z">
        <w:r w:rsidR="00167AEB">
          <w:rPr>
            <w:rFonts w:ascii="Arial" w:hAnsi="Arial" w:cs="Arial"/>
            <w:i/>
            <w:sz w:val="20"/>
            <w:szCs w:val="20"/>
          </w:rPr>
          <w:t>,</w:t>
        </w:r>
      </w:ins>
      <w:del w:id="110" w:author="NPGRTF 021511" w:date="2011-04-26T14:36:00Z">
        <w:r w:rsidR="000A6B9E" w:rsidDel="00167AEB">
          <w:rPr>
            <w:rFonts w:ascii="Arial" w:hAnsi="Arial" w:cs="Arial"/>
            <w:sz w:val="20"/>
            <w:szCs w:val="20"/>
          </w:rPr>
          <w:delText xml:space="preserve"> or</w:delText>
        </w:r>
      </w:del>
      <w:r w:rsidR="000A6B9E">
        <w:rPr>
          <w:rFonts w:ascii="Arial" w:hAnsi="Arial" w:cs="Arial"/>
          <w:sz w:val="20"/>
          <w:szCs w:val="20"/>
        </w:rPr>
        <w:t xml:space="preserve"> </w:t>
      </w:r>
      <w:r w:rsidR="00FB1852" w:rsidRPr="00FB1852">
        <w:rPr>
          <w:rFonts w:ascii="Arial" w:hAnsi="Arial" w:cs="Arial"/>
          <w:i/>
          <w:sz w:val="20"/>
          <w:szCs w:val="20"/>
        </w:rPr>
        <w:t>Inadvertent Losing</w:t>
      </w:r>
      <w:r>
        <w:rPr>
          <w:rFonts w:ascii="Arial" w:hAnsi="Arial" w:cs="Arial"/>
          <w:sz w:val="20"/>
          <w:szCs w:val="20"/>
        </w:rPr>
        <w:t xml:space="preserve"> </w:t>
      </w:r>
      <w:ins w:id="111" w:author="NPGRTF 021511" w:date="2011-04-26T14:36:00Z">
        <w:r w:rsidR="00167AEB">
          <w:rPr>
            <w:rFonts w:ascii="Arial" w:hAnsi="Arial" w:cs="Arial"/>
            <w:sz w:val="20"/>
            <w:szCs w:val="20"/>
          </w:rPr>
          <w:t xml:space="preserve">or </w:t>
        </w:r>
        <w:r w:rsidR="00167AEB">
          <w:rPr>
            <w:rFonts w:ascii="Arial" w:hAnsi="Arial" w:cs="Arial"/>
            <w:i/>
            <w:sz w:val="20"/>
            <w:szCs w:val="20"/>
          </w:rPr>
          <w:t xml:space="preserve">Customer Rescission </w:t>
        </w:r>
      </w:ins>
      <w:r>
        <w:rPr>
          <w:rFonts w:ascii="Arial" w:hAnsi="Arial" w:cs="Arial"/>
          <w:sz w:val="20"/>
          <w:szCs w:val="20"/>
        </w:rPr>
        <w:t>Issue</w:t>
      </w:r>
    </w:p>
    <w:p w:rsidR="004D6A4C" w:rsidRDefault="004D6A4C" w:rsidP="004D6A4C">
      <w:pPr>
        <w:pStyle w:val="ListParagraph"/>
        <w:rPr>
          <w:rFonts w:ascii="Arial" w:hAnsi="Arial" w:cs="Arial"/>
          <w:sz w:val="20"/>
          <w:szCs w:val="20"/>
        </w:rPr>
      </w:pPr>
    </w:p>
    <w:p w:rsidR="00EB5D1B" w:rsidRDefault="00E651A5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</w:t>
      </w:r>
      <w:r w:rsidR="000A6B9E">
        <w:rPr>
          <w:rFonts w:ascii="Arial" w:hAnsi="Arial" w:cs="Arial"/>
          <w:sz w:val="20"/>
          <w:szCs w:val="20"/>
        </w:rPr>
        <w:t xml:space="preserve">(Inadvertent Losing)  </w:t>
      </w:r>
      <w:r>
        <w:rPr>
          <w:rFonts w:ascii="Arial" w:hAnsi="Arial" w:cs="Arial"/>
          <w:sz w:val="20"/>
          <w:szCs w:val="20"/>
        </w:rPr>
        <w:t xml:space="preserve">Losing CR requests permission to regain a premise, </w:t>
      </w:r>
      <w:r w:rsidR="00EB5D1B">
        <w:rPr>
          <w:rFonts w:ascii="Arial" w:hAnsi="Arial" w:cs="Arial"/>
          <w:sz w:val="20"/>
          <w:szCs w:val="20"/>
        </w:rPr>
        <w:t>Gaining CR agrees, TDSP clears system for backdated MVI, Losing CR submits MVI, issue closes</w:t>
      </w:r>
    </w:p>
    <w:p w:rsidR="00EB5D1B" w:rsidRDefault="00EB5D1B" w:rsidP="007F1C1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Losing CR selects “Inadvertent Losing” from MarkeTrak Submit Tree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Premise Type is populated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created and ERCOT provides applicable informatio</w:t>
      </w:r>
      <w:r>
        <w:rPr>
          <w:rFonts w:ascii="Arial" w:hAnsi="Arial" w:cs="Arial"/>
          <w:sz w:val="20"/>
          <w:szCs w:val="20"/>
        </w:rPr>
        <w:t>n</w:t>
      </w:r>
    </w:p>
    <w:p w:rsidR="00EB5D1B" w:rsidRDefault="00EB5D1B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No change from current process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“New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user selects “Begin Working”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>MarkeTrak issue is assigned to the state of “</w:t>
      </w:r>
      <w:r>
        <w:rPr>
          <w:rFonts w:ascii="Arial" w:hAnsi="Arial" w:cs="Arial"/>
          <w:sz w:val="20"/>
          <w:szCs w:val="20"/>
        </w:rPr>
        <w:t>In Progress</w:t>
      </w:r>
      <w:r w:rsidRPr="008177C9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CR)” with the </w:t>
      </w:r>
      <w:r>
        <w:rPr>
          <w:rFonts w:ascii="Arial" w:hAnsi="Arial" w:cs="Arial"/>
          <w:sz w:val="20"/>
          <w:szCs w:val="20"/>
        </w:rPr>
        <w:t>Gaining</w:t>
      </w:r>
      <w:r w:rsidRPr="008177C9">
        <w:rPr>
          <w:rFonts w:ascii="Arial" w:hAnsi="Arial" w:cs="Arial"/>
          <w:sz w:val="20"/>
          <w:szCs w:val="20"/>
        </w:rPr>
        <w:t xml:space="preserve"> CR as the Responsible Party</w:t>
      </w:r>
    </w:p>
    <w:p w:rsidR="00EB5D1B" w:rsidRDefault="00EB5D1B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Gaining CR selects “Agree”</w:t>
      </w:r>
    </w:p>
    <w:p w:rsidR="00EB5D1B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New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TDSP selects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issue is now in a state of </w:t>
      </w:r>
      <w:r w:rsidR="004F05C4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In Progress (TDSP)</w:t>
      </w:r>
      <w:r w:rsidR="004F05C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with the TDSP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TDSP selects “Ready to Receive”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issue is now in a state of “New (Losing CR Submit)” with the Losing CR as the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Losing CR clicks “Begin Working”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“In Progress (Submit Regaining)”</w:t>
      </w:r>
      <w:r w:rsidR="004F05C4">
        <w:rPr>
          <w:rFonts w:ascii="Arial" w:hAnsi="Arial" w:cs="Arial"/>
          <w:sz w:val="20"/>
          <w:szCs w:val="20"/>
        </w:rPr>
        <w:t xml:space="preserve"> with Losing CR as Responsible MP</w:t>
      </w:r>
    </w:p>
    <w:p w:rsidR="007F5A73" w:rsidRDefault="007F5A73" w:rsidP="00F00870">
      <w:pPr>
        <w:pStyle w:val="ListParagraph"/>
        <w:numPr>
          <w:ilvl w:val="0"/>
          <w:numId w:val="26"/>
        </w:numPr>
        <w:rPr>
          <w:ins w:id="112" w:author="NPGRTF 021511" w:date="2011-04-26T14:43:00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Losing CR clicks </w:t>
      </w:r>
      <w:r w:rsidR="00261899">
        <w:rPr>
          <w:rFonts w:ascii="Arial" w:hAnsi="Arial" w:cs="Arial"/>
          <w:sz w:val="20"/>
          <w:szCs w:val="20"/>
        </w:rPr>
        <w:t>“Provide Regaining BGN02”</w:t>
      </w:r>
    </w:p>
    <w:p w:rsidR="002C1955" w:rsidRDefault="002C1955" w:rsidP="002C1955">
      <w:pPr>
        <w:pStyle w:val="ListParagraph"/>
        <w:numPr>
          <w:ilvl w:val="0"/>
          <w:numId w:val="26"/>
        </w:numPr>
        <w:spacing w:after="0" w:line="240" w:lineRule="auto"/>
        <w:rPr>
          <w:ins w:id="113" w:author="NPGRTF 021511" w:date="2011-04-26T14:43:00Z"/>
          <w:rFonts w:ascii="Arial" w:hAnsi="Arial" w:cs="Arial"/>
          <w:sz w:val="20"/>
          <w:szCs w:val="20"/>
        </w:rPr>
      </w:pPr>
      <w:ins w:id="114" w:author="NPGRTF 021511" w:date="2011-04-26T14:43:00Z">
        <w:r>
          <w:rPr>
            <w:rFonts w:ascii="Arial" w:hAnsi="Arial" w:cs="Arial"/>
            <w:sz w:val="20"/>
            <w:szCs w:val="20"/>
          </w:rPr>
          <w:t>Losing CR populates all required information</w:t>
        </w:r>
      </w:ins>
    </w:p>
    <w:p w:rsidR="002C1955" w:rsidRDefault="002C1955" w:rsidP="002C1955">
      <w:pPr>
        <w:pStyle w:val="ListParagraph"/>
        <w:numPr>
          <w:ilvl w:val="1"/>
          <w:numId w:val="26"/>
        </w:numPr>
        <w:spacing w:after="0" w:line="240" w:lineRule="auto"/>
        <w:rPr>
          <w:ins w:id="115" w:author="NPGRTF 021511" w:date="2011-04-26T14:43:00Z"/>
          <w:rFonts w:ascii="Arial" w:hAnsi="Arial" w:cs="Arial"/>
          <w:sz w:val="20"/>
          <w:szCs w:val="20"/>
        </w:rPr>
      </w:pPr>
      <w:ins w:id="116" w:author="NPGRTF 021511" w:date="2011-04-26T14:43:00Z">
        <w:r>
          <w:rPr>
            <w:rFonts w:ascii="Arial" w:hAnsi="Arial" w:cs="Arial"/>
            <w:sz w:val="20"/>
            <w:szCs w:val="20"/>
          </w:rPr>
          <w:t>Proposed Regain Date</w:t>
        </w:r>
      </w:ins>
    </w:p>
    <w:p w:rsidR="002C1955" w:rsidRPr="002C1955" w:rsidRDefault="002C1955" w:rsidP="002C1955">
      <w:pPr>
        <w:pStyle w:val="ListParagraph"/>
        <w:numPr>
          <w:ilvl w:val="1"/>
          <w:numId w:val="26"/>
        </w:numPr>
        <w:spacing w:after="0" w:line="240" w:lineRule="auto"/>
        <w:rPr>
          <w:ins w:id="117" w:author="NPGRTF 021511" w:date="2011-04-26T14:43:00Z"/>
          <w:rFonts w:ascii="Arial" w:hAnsi="Arial" w:cs="Arial"/>
          <w:sz w:val="20"/>
          <w:szCs w:val="20"/>
        </w:rPr>
      </w:pPr>
      <w:ins w:id="118" w:author="NPGRTF 021511" w:date="2011-04-26T14:43:00Z">
        <w:r>
          <w:rPr>
            <w:rFonts w:ascii="Arial" w:hAnsi="Arial" w:cs="Arial"/>
            <w:sz w:val="20"/>
            <w:szCs w:val="20"/>
          </w:rPr>
          <w:t>Regaining BGN 02</w:t>
        </w:r>
      </w:ins>
    </w:p>
    <w:p w:rsidR="002C1955" w:rsidRDefault="002C1955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</w:p>
    <w:p w:rsidR="00261899" w:rsidRDefault="00261899" w:rsidP="00F00870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261899" w:rsidRPr="004D6A4C" w:rsidRDefault="00261899" w:rsidP="00F00870">
      <w:pPr>
        <w:pStyle w:val="ListParagraph"/>
        <w:numPr>
          <w:ilvl w:val="1"/>
          <w:numId w:val="26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4D6A4C" w:rsidRPr="00B80897" w:rsidRDefault="004D6A4C" w:rsidP="00B80897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commentRangeStart w:id="119"/>
      <w:r>
        <w:rPr>
          <w:rFonts w:ascii="Arial" w:hAnsi="Arial" w:cs="Arial"/>
          <w:color w:val="000000"/>
          <w:sz w:val="20"/>
          <w:szCs w:val="20"/>
        </w:rPr>
        <w:t xml:space="preserve">Identify the Regaining BGN and </w:t>
      </w:r>
      <w:r w:rsidR="00E862E4">
        <w:rPr>
          <w:rFonts w:ascii="Arial" w:hAnsi="Arial" w:cs="Arial"/>
          <w:color w:val="000000"/>
          <w:sz w:val="20"/>
          <w:szCs w:val="20"/>
        </w:rPr>
        <w:t>populate the Regaining BGN Priority</w:t>
      </w:r>
      <w:ins w:id="120" w:author="NPGRTF 021511" w:date="2011-04-26T14:37:00Z">
        <w:r w:rsidR="00167AEB">
          <w:rPr>
            <w:rFonts w:ascii="Arial" w:hAnsi="Arial" w:cs="Arial"/>
            <w:color w:val="000000"/>
            <w:sz w:val="20"/>
            <w:szCs w:val="20"/>
          </w:rPr>
          <w:t xml:space="preserve"> Code</w:t>
        </w:r>
      </w:ins>
      <w:r w:rsidR="00E862E4">
        <w:rPr>
          <w:rFonts w:ascii="Arial" w:hAnsi="Arial" w:cs="Arial"/>
          <w:color w:val="000000"/>
          <w:sz w:val="20"/>
          <w:szCs w:val="20"/>
        </w:rPr>
        <w:t>/</w:t>
      </w:r>
      <w:del w:id="121" w:author="NPGRTF 021511" w:date="2011-04-26T14:38:00Z">
        <w:r w:rsidR="00E862E4" w:rsidDel="00167AEB">
          <w:rPr>
            <w:rFonts w:ascii="Arial" w:hAnsi="Arial" w:cs="Arial"/>
            <w:color w:val="000000"/>
            <w:sz w:val="20"/>
            <w:szCs w:val="20"/>
          </w:rPr>
          <w:delText xml:space="preserve">Scheduled </w:delText>
        </w:r>
      </w:del>
      <w:ins w:id="122" w:author="NPGRTF 021511" w:date="2011-04-26T14:38:00Z">
        <w:r w:rsidR="00167AEB">
          <w:rPr>
            <w:rFonts w:ascii="Arial" w:hAnsi="Arial" w:cs="Arial"/>
            <w:color w:val="000000"/>
            <w:sz w:val="20"/>
            <w:szCs w:val="20"/>
          </w:rPr>
          <w:t>Requested/Submit</w:t>
        </w:r>
        <w:r w:rsidR="00167AEB">
          <w:rPr>
            <w:rFonts w:ascii="Arial" w:hAnsi="Arial" w:cs="Arial"/>
            <w:color w:val="000000"/>
            <w:sz w:val="20"/>
            <w:szCs w:val="20"/>
          </w:rPr>
          <w:t xml:space="preserve"> </w:t>
        </w:r>
      </w:ins>
      <w:r w:rsidR="00E862E4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at</w:t>
      </w:r>
      <w:r w:rsidR="00E862E4">
        <w:rPr>
          <w:rFonts w:ascii="Arial" w:hAnsi="Arial" w:cs="Arial"/>
          <w:color w:val="000000"/>
          <w:sz w:val="20"/>
          <w:szCs w:val="20"/>
        </w:rPr>
        <w:t>e fields</w:t>
      </w:r>
      <w:commentRangeEnd w:id="119"/>
      <w:r w:rsidR="00B80897">
        <w:rPr>
          <w:rStyle w:val="CommentReference"/>
        </w:rPr>
        <w:commentReference w:id="119"/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02 from the new initiating </w:t>
      </w:r>
      <w:r w:rsidRPr="00401DFF">
        <w:rPr>
          <w:rFonts w:ascii="Arial" w:hAnsi="Arial" w:cs="Arial"/>
          <w:color w:val="000000"/>
          <w:sz w:val="20"/>
          <w:szCs w:val="20"/>
        </w:rPr>
        <w:t>transaction</w:t>
      </w:r>
    </w:p>
    <w:p w:rsidR="00261899" w:rsidRPr="00261899" w:rsidRDefault="00261899" w:rsidP="00F00870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4D6A4C" w:rsidRPr="004D6A4C" w:rsidRDefault="00261899" w:rsidP="004D6A4C">
      <w:pPr>
        <w:pStyle w:val="ListParagraph"/>
        <w:numPr>
          <w:ilvl w:val="2"/>
          <w:numId w:val="26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8F431B">
      <w:pPr>
        <w:pStyle w:val="ListParagraph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:rsidR="00DC6374" w:rsidRDefault="00DC6374" w:rsidP="004D6A4C"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Main Success Scenario: (Inadvertent </w:t>
      </w:r>
      <w:del w:id="123" w:author="NPGRTF 021511" w:date="2011-04-26T14:39:00Z">
        <w:r w:rsidDel="00167AEB">
          <w:rPr>
            <w:rFonts w:ascii="Arial" w:hAnsi="Arial" w:cs="Arial"/>
            <w:sz w:val="20"/>
            <w:szCs w:val="20"/>
          </w:rPr>
          <w:delText>Losing</w:delText>
        </w:r>
      </w:del>
      <w:ins w:id="124" w:author="NPGRTF 021511" w:date="2011-04-26T14:39:00Z">
        <w:r w:rsidR="00167AEB">
          <w:rPr>
            <w:rFonts w:ascii="Arial" w:hAnsi="Arial" w:cs="Arial"/>
            <w:sz w:val="20"/>
            <w:szCs w:val="20"/>
          </w:rPr>
          <w:t>Gaining</w:t>
        </w:r>
      </w:ins>
      <w:r>
        <w:rPr>
          <w:rFonts w:ascii="Arial" w:hAnsi="Arial" w:cs="Arial"/>
          <w:sz w:val="20"/>
          <w:szCs w:val="20"/>
        </w:rPr>
        <w:t xml:space="preserve">)  </w:t>
      </w:r>
      <w:r w:rsidR="005F0C51">
        <w:rPr>
          <w:rFonts w:ascii="Arial" w:hAnsi="Arial" w:cs="Arial"/>
          <w:sz w:val="20"/>
          <w:szCs w:val="20"/>
        </w:rPr>
        <w:t>Gaining</w:t>
      </w:r>
      <w:r>
        <w:rPr>
          <w:rFonts w:ascii="Arial" w:hAnsi="Arial" w:cs="Arial"/>
          <w:sz w:val="20"/>
          <w:szCs w:val="20"/>
        </w:rPr>
        <w:t xml:space="preserve"> CR requests </w:t>
      </w:r>
      <w:r w:rsidR="00401DFF">
        <w:rPr>
          <w:rFonts w:ascii="Arial" w:hAnsi="Arial" w:cs="Arial"/>
          <w:sz w:val="20"/>
          <w:szCs w:val="20"/>
        </w:rPr>
        <w:t>that the Losing CR regain a premise, Losing</w:t>
      </w:r>
      <w:r>
        <w:rPr>
          <w:rFonts w:ascii="Arial" w:hAnsi="Arial" w:cs="Arial"/>
          <w:sz w:val="20"/>
          <w:szCs w:val="20"/>
        </w:rPr>
        <w:t xml:space="preserve"> CR agrees, TDSP clears system for backdated MVI, Losing CR submits MVI, issue closes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CR1 (Gaining CR) will select the </w:t>
      </w:r>
      <w:proofErr w:type="gramStart"/>
      <w:r w:rsidRPr="00DE453F">
        <w:rPr>
          <w:rFonts w:ascii="Arial" w:hAnsi="Arial" w:cs="Arial"/>
          <w:color w:val="000000"/>
          <w:sz w:val="20"/>
          <w:szCs w:val="20"/>
        </w:rPr>
        <w:t>“</w:t>
      </w:r>
      <w:r w:rsidRPr="00685E3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IAG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– Inadvertent Gaining” sub-type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from the MarkeTrak Submit Tree within MarkeTrak via GUI.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8177C9">
        <w:rPr>
          <w:rFonts w:ascii="Arial" w:hAnsi="Arial" w:cs="Arial"/>
          <w:sz w:val="20"/>
          <w:szCs w:val="20"/>
        </w:rPr>
        <w:t xml:space="preserve">User selects </w:t>
      </w:r>
      <w:r>
        <w:rPr>
          <w:rFonts w:ascii="Arial" w:hAnsi="Arial" w:cs="Arial"/>
          <w:sz w:val="20"/>
          <w:szCs w:val="20"/>
        </w:rPr>
        <w:t>“OK”</w:t>
      </w:r>
      <w:r w:rsidRPr="008177C9">
        <w:rPr>
          <w:rFonts w:ascii="Arial" w:hAnsi="Arial" w:cs="Arial"/>
          <w:sz w:val="20"/>
          <w:szCs w:val="20"/>
        </w:rPr>
        <w:t xml:space="preserve"> to create the issue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CR1 (Gaining CR) will enter all required information:</w:t>
      </w:r>
    </w:p>
    <w:p w:rsidR="00DC6374" w:rsidRP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ESIID</w:t>
      </w:r>
    </w:p>
    <w:p w:rsidR="00DC6374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>Original Tran ID</w:t>
      </w:r>
      <w:r>
        <w:rPr>
          <w:rFonts w:ascii="Arial" w:hAnsi="Arial" w:cs="Arial"/>
          <w:color w:val="000000"/>
          <w:sz w:val="20"/>
          <w:szCs w:val="20"/>
        </w:rPr>
        <w:t xml:space="preserve"> - The original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tran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id of the Gaining CR’s enrollment. (BGN02 of the 814_01/814_16).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By selecting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 </w:t>
      </w:r>
      <w:r>
        <w:rPr>
          <w:rFonts w:ascii="Arial" w:hAnsi="Arial" w:cs="Arial"/>
          <w:color w:val="000000"/>
          <w:sz w:val="20"/>
          <w:szCs w:val="20"/>
        </w:rPr>
        <w:t xml:space="preserve">Premise Type and Siebel Status/Sub-status will be populated on the </w:t>
      </w:r>
      <w:r w:rsidRPr="00DE453F">
        <w:rPr>
          <w:rFonts w:ascii="Arial" w:hAnsi="Arial" w:cs="Arial"/>
          <w:color w:val="000000"/>
          <w:sz w:val="20"/>
          <w:szCs w:val="20"/>
        </w:rPr>
        <w:t>issue</w:t>
      </w:r>
      <w:r>
        <w:rPr>
          <w:rFonts w:ascii="Arial" w:hAnsi="Arial" w:cs="Arial"/>
          <w:color w:val="000000"/>
          <w:sz w:val="20"/>
          <w:szCs w:val="20"/>
        </w:rPr>
        <w:t xml:space="preserve"> and it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enters ERCOT’s queue in a state of </w:t>
      </w:r>
      <w:r w:rsidRPr="00DE453F">
        <w:rPr>
          <w:rFonts w:ascii="Arial" w:hAnsi="Arial" w:cs="Arial"/>
          <w:b/>
          <w:i/>
          <w:color w:val="000000"/>
          <w:sz w:val="20"/>
          <w:szCs w:val="20"/>
        </w:rPr>
        <w:t>New</w:t>
      </w:r>
      <w:r w:rsidRPr="00DE453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E453F">
        <w:rPr>
          <w:rFonts w:ascii="Arial" w:hAnsi="Arial" w:cs="Arial"/>
          <w:color w:val="000000"/>
          <w:sz w:val="20"/>
          <w:szCs w:val="20"/>
        </w:rPr>
        <w:t>and is visible only by the Submitting CR and ERCOT.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The Submitting CR has the option to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 at this point.</w:t>
      </w:r>
    </w:p>
    <w:p w:rsidR="00DC6374" w:rsidRP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lastRenderedPageBreak/>
        <w:t xml:space="preserve">ERCOT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 provide the Gaining CR Start Date, if the Gaining CR is still the rep of record (Gaining CR ROR),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to assign CR2 (Losing/Original CR) </w:t>
      </w:r>
      <w:r>
        <w:rPr>
          <w:rFonts w:ascii="Arial" w:hAnsi="Arial" w:cs="Arial"/>
          <w:color w:val="000000"/>
          <w:sz w:val="20"/>
          <w:szCs w:val="20"/>
        </w:rPr>
        <w:t>and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TDSP. ERCOT will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” to move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r w:rsidRPr="00DE453F">
        <w:rPr>
          <w:rFonts w:ascii="Arial" w:hAnsi="Arial" w:cs="Arial"/>
          <w:color w:val="000000"/>
          <w:sz w:val="20"/>
          <w:szCs w:val="20"/>
        </w:rPr>
        <w:t>issue to CR2 (Losing/Original CR).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At this point, the Submitting CR can no longer </w:t>
      </w:r>
      <w:proofErr w:type="gramStart"/>
      <w:r w:rsidRPr="00DE453F">
        <w:rPr>
          <w:rFonts w:ascii="Arial" w:hAnsi="Arial" w:cs="Arial"/>
          <w:b/>
          <w:color w:val="000000"/>
          <w:sz w:val="20"/>
          <w:szCs w:val="20"/>
        </w:rPr>
        <w:t>Withdraw</w:t>
      </w:r>
      <w:proofErr w:type="gramEnd"/>
      <w:r w:rsidRPr="00DE453F">
        <w:rPr>
          <w:rFonts w:ascii="Arial" w:hAnsi="Arial" w:cs="Arial"/>
          <w:color w:val="000000"/>
          <w:sz w:val="20"/>
          <w:szCs w:val="20"/>
        </w:rPr>
        <w:t xml:space="preserve"> the issue.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CR2 (Losing/Original CR)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and Issue details and Investigate Market Conditions to determine the appropriate regain date.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The TDSP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investigate the issue details, then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Ready to Receive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to send the issue back to CR2 (Losing/Original CR).</w:t>
      </w:r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E453F">
        <w:rPr>
          <w:rFonts w:ascii="Arial" w:hAnsi="Arial" w:cs="Arial"/>
          <w:color w:val="000000"/>
          <w:sz w:val="20"/>
          <w:szCs w:val="20"/>
        </w:rPr>
        <w:t xml:space="preserve">CR2 (Losing/Original CR) will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Begin Working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, then select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Provide Regaining BGN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02</w:t>
      </w:r>
      <w:r w:rsidRPr="00DE453F">
        <w:rPr>
          <w:rFonts w:ascii="Arial" w:hAnsi="Arial" w:cs="Arial"/>
          <w:color w:val="000000"/>
          <w:sz w:val="20"/>
          <w:szCs w:val="20"/>
        </w:rPr>
        <w:t>. CR2 (Losing/Original CR) will provide the</w:t>
      </w:r>
      <w:del w:id="125" w:author="NPGRTF 021511" w:date="2011-04-26T14:48:00Z">
        <w:r w:rsidRPr="00DE453F" w:rsidDel="002C1955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RPr="006021E7" w:rsidDel="002C1955">
          <w:rPr>
            <w:rFonts w:ascii="Arial" w:hAnsi="Arial" w:cs="Arial"/>
            <w:b/>
            <w:color w:val="000000"/>
            <w:sz w:val="20"/>
            <w:szCs w:val="20"/>
          </w:rPr>
          <w:delText>Regaining Transaction Submit Date</w:delText>
        </w:r>
      </w:del>
      <w:r>
        <w:rPr>
          <w:rFonts w:ascii="Arial" w:hAnsi="Arial" w:cs="Arial"/>
          <w:color w:val="000000"/>
          <w:sz w:val="20"/>
          <w:szCs w:val="20"/>
        </w:rPr>
        <w:t xml:space="preserve">,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BGN02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and </w:t>
      </w:r>
      <w:r w:rsidRPr="00DE453F">
        <w:rPr>
          <w:rFonts w:ascii="Arial" w:hAnsi="Arial" w:cs="Arial"/>
          <w:b/>
          <w:color w:val="000000"/>
          <w:sz w:val="20"/>
          <w:szCs w:val="20"/>
        </w:rPr>
        <w:t>Transaction Date</w:t>
      </w:r>
      <w:r w:rsidRPr="00DE453F">
        <w:rPr>
          <w:rFonts w:ascii="Arial" w:hAnsi="Arial" w:cs="Arial"/>
          <w:color w:val="000000"/>
          <w:sz w:val="20"/>
          <w:szCs w:val="20"/>
        </w:rPr>
        <w:t xml:space="preserve"> for the submitted transaction, then select “</w:t>
      </w:r>
      <w:r w:rsidRPr="00DE453F">
        <w:rPr>
          <w:rFonts w:ascii="Arial" w:hAnsi="Arial" w:cs="Arial"/>
          <w:b/>
          <w:color w:val="000000"/>
          <w:sz w:val="20"/>
          <w:szCs w:val="20"/>
        </w:rPr>
        <w:t>OK</w:t>
      </w:r>
      <w:r w:rsidRPr="00DE453F">
        <w:rPr>
          <w:rFonts w:ascii="Arial" w:hAnsi="Arial" w:cs="Arial"/>
          <w:color w:val="000000"/>
          <w:sz w:val="20"/>
          <w:szCs w:val="20"/>
        </w:rPr>
        <w:t>”.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</w:rPr>
        <w:t>Transaction D</w:t>
      </w:r>
      <w:r w:rsidRPr="000D2601">
        <w:rPr>
          <w:rFonts w:ascii="Arial" w:hAnsi="Arial" w:cs="Arial"/>
          <w:b/>
          <w:color w:val="000000"/>
          <w:sz w:val="20"/>
          <w:szCs w:val="20"/>
        </w:rPr>
        <w:t>ate</w:t>
      </w:r>
      <w:r>
        <w:rPr>
          <w:rFonts w:ascii="Arial" w:hAnsi="Arial" w:cs="Arial"/>
          <w:color w:val="000000"/>
          <w:sz w:val="20"/>
          <w:szCs w:val="20"/>
        </w:rPr>
        <w:t xml:space="preserve"> will be the same as the proposed regain date, as opposed to the </w:t>
      </w:r>
      <w:r w:rsidRPr="00763655">
        <w:rPr>
          <w:rFonts w:ascii="Arial" w:hAnsi="Arial" w:cs="Arial"/>
          <w:b/>
          <w:color w:val="000000"/>
          <w:sz w:val="20"/>
          <w:szCs w:val="20"/>
        </w:rPr>
        <w:t>Regaining Transaction Submit Date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26" w:author="NPGRTF 021511" w:date="2011-04-26T14:47:00Z"/>
          <w:rFonts w:ascii="Arial" w:hAnsi="Arial" w:cs="Arial"/>
          <w:sz w:val="20"/>
          <w:szCs w:val="20"/>
        </w:rPr>
      </w:pPr>
      <w:del w:id="127" w:author="NPGRTF 021511" w:date="2011-04-26T14:47:00Z">
        <w:r w:rsidRPr="00DE453F" w:rsidDel="002C1955">
          <w:rPr>
            <w:rFonts w:ascii="Arial" w:hAnsi="Arial" w:cs="Arial"/>
            <w:color w:val="000000"/>
            <w:sz w:val="20"/>
            <w:szCs w:val="20"/>
          </w:rPr>
          <w:delText>All parties should continue to monitor TML and internal systems for the successful delivery and completion of the EDI transaction being sent by CR2 (Losing/Original CR) to the Market to regain a premise and resolve the associated Inadvertent Gain MarkeTrak issue.</w:delText>
        </w:r>
        <w:r w:rsidDel="002C1955">
          <w:rPr>
            <w:rFonts w:ascii="Arial" w:hAnsi="Arial" w:cs="Arial"/>
            <w:color w:val="000000"/>
            <w:sz w:val="20"/>
            <w:szCs w:val="20"/>
          </w:rPr>
          <w:delText xml:space="preserve"> </w:delText>
        </w:r>
        <w:r w:rsidDel="002C1955">
          <w:rPr>
            <w:rFonts w:ascii="Arial" w:hAnsi="Arial" w:cs="Arial"/>
            <w:sz w:val="20"/>
            <w:szCs w:val="20"/>
          </w:rPr>
          <w:delText>The issue is in a state of “New (TDSP)” with the TDSP as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28" w:author="NPGRTF 021511" w:date="2011-04-26T14:47:00Z"/>
          <w:rFonts w:ascii="Arial" w:hAnsi="Arial" w:cs="Arial"/>
          <w:sz w:val="20"/>
          <w:szCs w:val="20"/>
        </w:rPr>
      </w:pPr>
      <w:del w:id="129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TDSP selects “Begin Working”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30" w:author="NPGRTF 021511" w:date="2011-04-26T14:47:00Z"/>
          <w:rFonts w:ascii="Arial" w:hAnsi="Arial" w:cs="Arial"/>
          <w:sz w:val="20"/>
          <w:szCs w:val="20"/>
        </w:rPr>
      </w:pPr>
      <w:del w:id="131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issue is now in a state of “In Progress (TDSP)” with the TDSP as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32" w:author="NPGRTF 021511" w:date="2011-04-26T14:47:00Z"/>
          <w:rFonts w:ascii="Arial" w:hAnsi="Arial" w:cs="Arial"/>
          <w:sz w:val="20"/>
          <w:szCs w:val="20"/>
        </w:rPr>
      </w:pPr>
      <w:del w:id="133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TDSP selects “Ready to Receive”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34" w:author="NPGRTF 021511" w:date="2011-04-26T14:47:00Z"/>
          <w:rFonts w:ascii="Arial" w:hAnsi="Arial" w:cs="Arial"/>
          <w:sz w:val="20"/>
          <w:szCs w:val="20"/>
        </w:rPr>
      </w:pPr>
      <w:del w:id="135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The issue is now in a state of “New (Losing CR Submit)” with the Losing CR as the Responsible MP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36" w:author="NPGRTF 021511" w:date="2011-04-26T14:47:00Z"/>
          <w:rFonts w:ascii="Arial" w:hAnsi="Arial" w:cs="Arial"/>
          <w:sz w:val="20"/>
          <w:szCs w:val="20"/>
        </w:rPr>
      </w:pPr>
      <w:del w:id="137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Losing CR clicks “Begin Working”</w:delText>
        </w:r>
      </w:del>
    </w:p>
    <w:p w:rsidR="00DC6374" w:rsidDel="002C1955" w:rsidRDefault="00DC6374" w:rsidP="00DC6374">
      <w:pPr>
        <w:pStyle w:val="ListParagraph"/>
        <w:numPr>
          <w:ilvl w:val="0"/>
          <w:numId w:val="39"/>
        </w:numPr>
        <w:rPr>
          <w:del w:id="138" w:author="NPGRTF 021511" w:date="2011-04-26T14:47:00Z"/>
          <w:rFonts w:ascii="Arial" w:hAnsi="Arial" w:cs="Arial"/>
          <w:sz w:val="20"/>
          <w:szCs w:val="20"/>
        </w:rPr>
      </w:pPr>
      <w:del w:id="139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Issue is in a state of “In Progress (Submit Regaining)” with Losing CR as Responsible MP</w:delText>
        </w:r>
      </w:del>
    </w:p>
    <w:p w:rsidR="002C1955" w:rsidRPr="002C1955" w:rsidDel="002C1955" w:rsidRDefault="00DC6374" w:rsidP="002C1955">
      <w:pPr>
        <w:pStyle w:val="ListParagraph"/>
        <w:numPr>
          <w:ilvl w:val="1"/>
          <w:numId w:val="39"/>
        </w:numPr>
        <w:spacing w:after="0" w:line="240" w:lineRule="auto"/>
        <w:rPr>
          <w:del w:id="140" w:author="NPGRTF 021511" w:date="2011-04-26T14:47:00Z"/>
          <w:rFonts w:ascii="Arial" w:hAnsi="Arial" w:cs="Arial"/>
          <w:sz w:val="20"/>
          <w:szCs w:val="20"/>
        </w:rPr>
        <w:pPrChange w:id="141" w:author="NPGRTF 021511" w:date="2011-04-26T14:43:00Z">
          <w:pPr>
            <w:pStyle w:val="ListParagraph"/>
            <w:numPr>
              <w:numId w:val="39"/>
            </w:numPr>
            <w:ind w:left="1080" w:hanging="360"/>
          </w:pPr>
        </w:pPrChange>
      </w:pPr>
      <w:del w:id="142" w:author="NPGRTF 021511" w:date="2011-04-26T14:47:00Z">
        <w:r w:rsidDel="002C1955">
          <w:rPr>
            <w:rFonts w:ascii="Arial" w:hAnsi="Arial" w:cs="Arial"/>
            <w:sz w:val="20"/>
            <w:szCs w:val="20"/>
          </w:rPr>
          <w:delText>Losing CR clicks “Provide Regaining BGN02”</w:delText>
        </w:r>
      </w:del>
    </w:p>
    <w:p w:rsidR="00DC6374" w:rsidRDefault="00DC6374" w:rsidP="00DC6374">
      <w:pPr>
        <w:pStyle w:val="ListParagraph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Issue is in a state of “Regaining Transaction Submitted (PC)” with the Losing CR as Responsible MP</w:t>
      </w:r>
    </w:p>
    <w:p w:rsidR="00DC6374" w:rsidRPr="00B80897" w:rsidRDefault="00DC6374" w:rsidP="00DC6374">
      <w:pPr>
        <w:pStyle w:val="ListParagraph"/>
        <w:numPr>
          <w:ilvl w:val="1"/>
          <w:numId w:val="39"/>
        </w:numPr>
        <w:rPr>
          <w:rFonts w:ascii="Arial" w:hAnsi="Arial" w:cs="Arial"/>
          <w:sz w:val="20"/>
          <w:szCs w:val="20"/>
        </w:rPr>
      </w:pPr>
      <w:r w:rsidRPr="008F431B">
        <w:rPr>
          <w:rFonts w:ascii="Arial" w:hAnsi="Arial" w:cs="Arial"/>
          <w:color w:val="000000"/>
          <w:sz w:val="20"/>
          <w:szCs w:val="20"/>
        </w:rPr>
        <w:t>Once the regaining transaction has been successfully sent to the Market by (Losing/Original CR), Siebel will automatically:</w:t>
      </w:r>
    </w:p>
    <w:p w:rsidR="00E862E4" w:rsidRPr="00B80897" w:rsidRDefault="00E862E4" w:rsidP="00E862E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commentRangeStart w:id="143"/>
      <w:r>
        <w:rPr>
          <w:rFonts w:ascii="Arial" w:hAnsi="Arial" w:cs="Arial"/>
          <w:color w:val="000000"/>
          <w:sz w:val="20"/>
          <w:szCs w:val="20"/>
        </w:rPr>
        <w:t>Identify the Regaining BGN and populate the Regaining BGN Priority</w:t>
      </w:r>
      <w:ins w:id="144" w:author="NPGRTF 021511" w:date="2011-04-26T14:40:00Z">
        <w:r w:rsidR="00167AEB">
          <w:rPr>
            <w:rFonts w:ascii="Arial" w:hAnsi="Arial" w:cs="Arial"/>
            <w:color w:val="000000"/>
            <w:sz w:val="20"/>
            <w:szCs w:val="20"/>
          </w:rPr>
          <w:t xml:space="preserve"> Code</w:t>
        </w:r>
      </w:ins>
      <w:r>
        <w:rPr>
          <w:rFonts w:ascii="Arial" w:hAnsi="Arial" w:cs="Arial"/>
          <w:color w:val="000000"/>
          <w:sz w:val="20"/>
          <w:szCs w:val="20"/>
        </w:rPr>
        <w:t>/</w:t>
      </w:r>
      <w:del w:id="145" w:author="NPGRTF 021511" w:date="2011-04-26T14:41:00Z">
        <w:r w:rsidDel="00167AEB">
          <w:rPr>
            <w:rFonts w:ascii="Arial" w:hAnsi="Arial" w:cs="Arial"/>
            <w:color w:val="000000"/>
            <w:sz w:val="20"/>
            <w:szCs w:val="20"/>
          </w:rPr>
          <w:delText>Scheduled</w:delText>
        </w:r>
      </w:del>
      <w:ins w:id="146" w:author="NPGRTF 021511" w:date="2011-04-26T14:41:00Z">
        <w:r w:rsidR="00167AEB">
          <w:rPr>
            <w:rFonts w:ascii="Arial" w:hAnsi="Arial" w:cs="Arial"/>
            <w:color w:val="000000"/>
            <w:sz w:val="20"/>
            <w:szCs w:val="20"/>
          </w:rPr>
          <w:t>Requested/Submit</w:t>
        </w:r>
      </w:ins>
      <w:r>
        <w:rPr>
          <w:rFonts w:ascii="Arial" w:hAnsi="Arial" w:cs="Arial"/>
          <w:color w:val="000000"/>
          <w:sz w:val="20"/>
          <w:szCs w:val="20"/>
        </w:rPr>
        <w:t xml:space="preserve"> Date fields</w:t>
      </w:r>
      <w:commentRangeEnd w:id="143"/>
      <w:r>
        <w:rPr>
          <w:rStyle w:val="CommentReference"/>
        </w:rPr>
        <w:commentReference w:id="143"/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Check Regaining Transaction Siebel Status</w:t>
      </w:r>
      <w:r>
        <w:rPr>
          <w:rFonts w:ascii="Arial" w:hAnsi="Arial" w:cs="Arial"/>
          <w:color w:val="000000"/>
          <w:sz w:val="20"/>
          <w:szCs w:val="20"/>
        </w:rPr>
        <w:t xml:space="preserve"> every 30 minutes using the BGN </w:t>
      </w:r>
      <w:r w:rsidRPr="008739EC">
        <w:rPr>
          <w:rFonts w:ascii="Arial" w:hAnsi="Arial" w:cs="Arial"/>
          <w:color w:val="000000"/>
          <w:sz w:val="20"/>
          <w:szCs w:val="20"/>
        </w:rPr>
        <w:t>02 from the new initiating transaction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>Update the issue with the current Regaining Transaction Siebel Status</w:t>
      </w:r>
    </w:p>
    <w:p w:rsidR="00DC6374" w:rsidRPr="00261899" w:rsidRDefault="00DC6374" w:rsidP="00DC6374">
      <w:pPr>
        <w:pStyle w:val="ListParagraph"/>
        <w:numPr>
          <w:ilvl w:val="2"/>
          <w:numId w:val="39"/>
        </w:numPr>
        <w:rPr>
          <w:rFonts w:ascii="Arial" w:hAnsi="Arial" w:cs="Arial"/>
          <w:sz w:val="20"/>
          <w:szCs w:val="20"/>
        </w:rPr>
      </w:pPr>
      <w:r w:rsidRPr="008739EC">
        <w:rPr>
          <w:rFonts w:ascii="Arial" w:hAnsi="Arial" w:cs="Arial"/>
          <w:color w:val="000000"/>
          <w:sz w:val="20"/>
          <w:szCs w:val="20"/>
        </w:rPr>
        <w:t xml:space="preserve">Assign the state of </w:t>
      </w:r>
      <w:r>
        <w:rPr>
          <w:rFonts w:ascii="Arial" w:hAnsi="Arial" w:cs="Arial"/>
          <w:color w:val="000000"/>
          <w:sz w:val="20"/>
          <w:szCs w:val="20"/>
        </w:rPr>
        <w:t>“</w:t>
      </w:r>
      <w:r w:rsidRPr="008739EC">
        <w:rPr>
          <w:rFonts w:ascii="Arial" w:hAnsi="Arial" w:cs="Arial"/>
          <w:color w:val="000000"/>
          <w:sz w:val="20"/>
          <w:szCs w:val="20"/>
        </w:rPr>
        <w:t>Complete</w:t>
      </w:r>
      <w:r>
        <w:rPr>
          <w:rFonts w:ascii="Arial" w:hAnsi="Arial" w:cs="Arial"/>
          <w:color w:val="000000"/>
          <w:sz w:val="20"/>
          <w:szCs w:val="20"/>
        </w:rPr>
        <w:t>”</w:t>
      </w:r>
      <w:r w:rsidRPr="008739EC">
        <w:rPr>
          <w:rFonts w:ascii="Arial" w:hAnsi="Arial" w:cs="Arial"/>
          <w:color w:val="000000"/>
          <w:sz w:val="20"/>
          <w:szCs w:val="20"/>
        </w:rPr>
        <w:t xml:space="preserve"> with the Submitting MP as the Responsible Party once the Regaining Transaction Siebel Status is Complete.</w:t>
      </w:r>
    </w:p>
    <w:p w:rsidR="00167AEB" w:rsidRDefault="00167AEB" w:rsidP="00167AEB">
      <w:pPr>
        <w:pStyle w:val="ListParagraph"/>
        <w:spacing w:after="0" w:line="240" w:lineRule="auto"/>
        <w:rPr>
          <w:ins w:id="147" w:author="NPGRTF 021511" w:date="2011-04-26T14:41:00Z"/>
          <w:rFonts w:ascii="Arial" w:hAnsi="Arial" w:cs="Arial"/>
          <w:sz w:val="20"/>
          <w:szCs w:val="20"/>
        </w:rPr>
        <w:pPrChange w:id="148" w:author="NPGRTF 021511" w:date="2011-04-26T14:41:00Z">
          <w:pPr>
            <w:pStyle w:val="ListParagraph"/>
            <w:spacing w:after="0" w:line="240" w:lineRule="auto"/>
            <w:ind w:left="1080"/>
          </w:pPr>
        </w:pPrChange>
      </w:pPr>
    </w:p>
    <w:p w:rsidR="00167AEB" w:rsidRPr="00F33687" w:rsidRDefault="00167AEB" w:rsidP="00167AEB">
      <w:pPr>
        <w:pStyle w:val="NoSpacing"/>
        <w:numPr>
          <w:ilvl w:val="0"/>
          <w:numId w:val="42"/>
        </w:numPr>
        <w:rPr>
          <w:ins w:id="149" w:author="NPGRTF 021511" w:date="2011-04-26T14:42:00Z"/>
          <w:rFonts w:ascii="Arial" w:hAnsi="Arial" w:cs="Arial"/>
          <w:sz w:val="20"/>
          <w:szCs w:val="20"/>
        </w:rPr>
      </w:pPr>
      <w:ins w:id="150" w:author="NPGRTF 021511" w:date="2011-04-26T14:42:00Z">
        <w:r w:rsidRPr="00F33687">
          <w:rPr>
            <w:rFonts w:ascii="Arial" w:hAnsi="Arial" w:cs="Arial"/>
            <w:sz w:val="20"/>
            <w:szCs w:val="20"/>
          </w:rPr>
          <w:t>Main Success Scenario</w:t>
        </w:r>
      </w:ins>
      <w:ins w:id="151" w:author="NPGRTF 021511" w:date="2011-04-26T14:51:00Z">
        <w:r w:rsidR="002C1955">
          <w:rPr>
            <w:rFonts w:ascii="Arial" w:hAnsi="Arial" w:cs="Arial"/>
            <w:sz w:val="20"/>
            <w:szCs w:val="20"/>
          </w:rPr>
          <w:t xml:space="preserve"> (Customer Rescission)</w:t>
        </w:r>
      </w:ins>
      <w:ins w:id="152" w:author="NPGRTF 021511" w:date="2011-04-26T14:42:00Z">
        <w:r w:rsidRPr="00F33687">
          <w:rPr>
            <w:rFonts w:ascii="Arial" w:hAnsi="Arial" w:cs="Arial"/>
            <w:sz w:val="20"/>
            <w:szCs w:val="20"/>
          </w:rPr>
          <w:t>: Gaining CR submits issue, Losing CR agrees to regain, Losing CR submits BDMI, reinstates ESIID one day following DOL</w:t>
        </w:r>
      </w:ins>
    </w:p>
    <w:p w:rsidR="00167AEB" w:rsidRDefault="00167AEB" w:rsidP="00167AEB">
      <w:pPr>
        <w:pStyle w:val="NoSpacing"/>
        <w:numPr>
          <w:ilvl w:val="0"/>
          <w:numId w:val="43"/>
        </w:numPr>
        <w:rPr>
          <w:ins w:id="153" w:author="NPGRTF 021511" w:date="2011-04-26T14:42:00Z"/>
          <w:rFonts w:ascii="Arial" w:hAnsi="Arial" w:cs="Arial"/>
          <w:sz w:val="20"/>
          <w:szCs w:val="20"/>
        </w:rPr>
      </w:pPr>
      <w:ins w:id="154" w:author="NPGRTF 021511" w:date="2011-04-26T14:42:00Z">
        <w:r w:rsidRPr="00F33687">
          <w:rPr>
            <w:rFonts w:ascii="Arial" w:hAnsi="Arial" w:cs="Arial"/>
            <w:sz w:val="20"/>
            <w:szCs w:val="20"/>
          </w:rPr>
          <w:t>Gaining CR selects “Customer Rescission” from Submit Tree</w:t>
        </w:r>
      </w:ins>
    </w:p>
    <w:p w:rsidR="00167AEB" w:rsidRPr="00F33687" w:rsidRDefault="00167AEB" w:rsidP="00167AEB">
      <w:pPr>
        <w:pStyle w:val="NoSpacing"/>
        <w:numPr>
          <w:ilvl w:val="0"/>
          <w:numId w:val="43"/>
        </w:numPr>
        <w:rPr>
          <w:ins w:id="155" w:author="NPGRTF 021511" w:date="2011-04-26T14:42:00Z"/>
          <w:rFonts w:ascii="Arial" w:hAnsi="Arial" w:cs="Arial"/>
          <w:sz w:val="20"/>
          <w:szCs w:val="20"/>
        </w:rPr>
      </w:pPr>
      <w:ins w:id="156" w:author="NPGRTF 021511" w:date="2011-04-26T14:42:00Z">
        <w:r>
          <w:rPr>
            <w:rFonts w:ascii="Arial" w:hAnsi="Arial" w:cs="Arial"/>
            <w:sz w:val="20"/>
            <w:szCs w:val="20"/>
          </w:rPr>
          <w:t>Gaining CR populates comments (optional), Original Tran ID, ESIID, and selects “OK”</w:t>
        </w:r>
      </w:ins>
    </w:p>
    <w:p w:rsidR="00167AEB" w:rsidRDefault="00167AEB" w:rsidP="00167AEB">
      <w:pPr>
        <w:pStyle w:val="NoSpacing"/>
        <w:numPr>
          <w:ilvl w:val="0"/>
          <w:numId w:val="43"/>
        </w:numPr>
        <w:rPr>
          <w:ins w:id="157" w:author="NPGRTF 021511" w:date="2011-04-26T14:42:00Z"/>
          <w:rFonts w:ascii="Arial" w:hAnsi="Arial" w:cs="Arial"/>
          <w:sz w:val="20"/>
          <w:szCs w:val="20"/>
        </w:rPr>
      </w:pPr>
      <w:ins w:id="158" w:author="NPGRTF 021511" w:date="2011-04-26T14:42:00Z">
        <w:r>
          <w:rPr>
            <w:rFonts w:ascii="Arial" w:hAnsi="Arial" w:cs="Arial"/>
            <w:sz w:val="20"/>
            <w:szCs w:val="20"/>
          </w:rPr>
          <w:t>ERCOT validates ESIID, submission timeframe and valid originating transaction.</w:t>
        </w:r>
      </w:ins>
    </w:p>
    <w:p w:rsidR="00167AEB" w:rsidRPr="001373D2" w:rsidRDefault="00167AEB" w:rsidP="00167AEB">
      <w:pPr>
        <w:pStyle w:val="NoSpacing"/>
        <w:numPr>
          <w:ilvl w:val="0"/>
          <w:numId w:val="43"/>
        </w:numPr>
        <w:rPr>
          <w:ins w:id="159" w:author="NPGRTF 021511" w:date="2011-04-26T14:42:00Z"/>
          <w:rFonts w:ascii="Arial" w:hAnsi="Arial" w:cs="Arial"/>
          <w:sz w:val="20"/>
          <w:szCs w:val="20"/>
        </w:rPr>
      </w:pPr>
      <w:ins w:id="160" w:author="NPGRTF 021511" w:date="2011-04-26T14:42:00Z">
        <w:r w:rsidRPr="001373D2">
          <w:rPr>
            <w:rFonts w:ascii="Arial" w:hAnsi="Arial" w:cs="Arial"/>
            <w:sz w:val="20"/>
            <w:szCs w:val="20"/>
          </w:rPr>
          <w:t xml:space="preserve">Once validation is complete, </w:t>
        </w:r>
        <w:proofErr w:type="spellStart"/>
        <w:r w:rsidRPr="001373D2">
          <w:rPr>
            <w:rFonts w:ascii="Arial" w:hAnsi="Arial" w:cs="Arial"/>
            <w:sz w:val="20"/>
            <w:szCs w:val="20"/>
          </w:rPr>
          <w:t>MarkeTrak</w:t>
        </w:r>
        <w:proofErr w:type="spellEnd"/>
        <w:r>
          <w:rPr>
            <w:rFonts w:ascii="Arial" w:hAnsi="Arial" w:cs="Arial"/>
            <w:sz w:val="20"/>
            <w:szCs w:val="20"/>
          </w:rPr>
          <w:t xml:space="preserve"> </w:t>
        </w:r>
        <w:r w:rsidRPr="001373D2">
          <w:rPr>
            <w:rFonts w:ascii="Arial" w:hAnsi="Arial" w:cs="Arial"/>
            <w:sz w:val="20"/>
            <w:szCs w:val="20"/>
          </w:rPr>
          <w:t xml:space="preserve">Issue is created and ERCOT </w:t>
        </w:r>
        <w:r>
          <w:rPr>
            <w:rFonts w:ascii="Arial" w:hAnsi="Arial" w:cs="Arial"/>
            <w:sz w:val="20"/>
            <w:szCs w:val="20"/>
          </w:rPr>
          <w:t>updates the issue with the following information: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61" w:author="NPGRTF 021511" w:date="2011-04-26T14:42:00Z"/>
          <w:rFonts w:ascii="Arial" w:hAnsi="Arial" w:cs="Arial"/>
          <w:sz w:val="20"/>
          <w:szCs w:val="20"/>
        </w:rPr>
      </w:pPr>
      <w:ins w:id="162" w:author="NPGRTF 021511" w:date="2011-04-26T14:42:00Z">
        <w:r>
          <w:rPr>
            <w:rFonts w:ascii="Arial" w:hAnsi="Arial" w:cs="Arial"/>
            <w:sz w:val="20"/>
            <w:szCs w:val="20"/>
          </w:rPr>
          <w:t>Losing CR Name and Duns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63" w:author="NPGRTF 021511" w:date="2011-04-26T14:42:00Z"/>
          <w:rFonts w:ascii="Arial" w:hAnsi="Arial" w:cs="Arial"/>
          <w:sz w:val="20"/>
          <w:szCs w:val="20"/>
        </w:rPr>
      </w:pPr>
      <w:ins w:id="164" w:author="NPGRTF 021511" w:date="2011-04-26T14:42:00Z">
        <w:r>
          <w:rPr>
            <w:rFonts w:ascii="Arial" w:hAnsi="Arial" w:cs="Arial"/>
            <w:sz w:val="20"/>
            <w:szCs w:val="20"/>
          </w:rPr>
          <w:t>TDSP Name and Duns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65" w:author="NPGRTF 021511" w:date="2011-04-26T14:42:00Z"/>
          <w:rFonts w:ascii="Arial" w:hAnsi="Arial" w:cs="Arial"/>
          <w:sz w:val="20"/>
          <w:szCs w:val="20"/>
        </w:rPr>
      </w:pPr>
      <w:ins w:id="166" w:author="NPGRTF 021511" w:date="2011-04-26T14:42:00Z">
        <w:r>
          <w:rPr>
            <w:rFonts w:ascii="Arial" w:hAnsi="Arial" w:cs="Arial"/>
            <w:sz w:val="20"/>
            <w:szCs w:val="20"/>
          </w:rPr>
          <w:t>Gaining CR ROR = Y or N</w:t>
        </w:r>
      </w:ins>
    </w:p>
    <w:p w:rsidR="00167AEB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67" w:author="NPGRTF 021511" w:date="2011-04-26T14:42:00Z"/>
          <w:rFonts w:ascii="Arial" w:hAnsi="Arial" w:cs="Arial"/>
          <w:sz w:val="20"/>
          <w:szCs w:val="20"/>
        </w:rPr>
      </w:pPr>
      <w:ins w:id="168" w:author="NPGRTF 021511" w:date="2011-04-26T14:42:00Z">
        <w:r>
          <w:rPr>
            <w:rFonts w:ascii="Arial" w:hAnsi="Arial" w:cs="Arial"/>
            <w:sz w:val="20"/>
            <w:szCs w:val="20"/>
          </w:rPr>
          <w:t>Gaining CR Start Date</w:t>
        </w:r>
      </w:ins>
    </w:p>
    <w:p w:rsidR="00167AEB" w:rsidRPr="00F33687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69" w:author="NPGRTF 021511" w:date="2011-04-26T14:42:00Z"/>
          <w:rFonts w:ascii="Arial" w:hAnsi="Arial" w:cs="Arial"/>
          <w:sz w:val="20"/>
          <w:szCs w:val="20"/>
        </w:rPr>
      </w:pPr>
      <w:ins w:id="170" w:author="NPGRTF 021511" w:date="2011-04-26T14:42:00Z">
        <w:r>
          <w:rPr>
            <w:rFonts w:ascii="Arial" w:hAnsi="Arial" w:cs="Arial"/>
            <w:sz w:val="20"/>
            <w:szCs w:val="20"/>
          </w:rPr>
          <w:t>Regain Date – auto populated by ERCOT.  Calculation is Gaining CR Start Date plus 1 calendar day.</w:t>
        </w:r>
      </w:ins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71" w:author="NPGRTF 021511" w:date="2011-04-26T14:42:00Z"/>
          <w:rFonts w:ascii="Arial" w:hAnsi="Arial" w:cs="Arial"/>
          <w:sz w:val="20"/>
          <w:szCs w:val="20"/>
        </w:rPr>
      </w:pPr>
      <w:proofErr w:type="spellStart"/>
      <w:ins w:id="172" w:author="NPGRTF 021511" w:date="2011-04-26T14:42:00Z">
        <w:r w:rsidRPr="00F33687">
          <w:rPr>
            <w:rFonts w:ascii="Arial" w:hAnsi="Arial" w:cs="Arial"/>
            <w:sz w:val="20"/>
            <w:szCs w:val="20"/>
          </w:rPr>
          <w:lastRenderedPageBreak/>
          <w:t>MarkeTrak</w:t>
        </w:r>
        <w:proofErr w:type="spellEnd"/>
        <w:r w:rsidRPr="00F33687">
          <w:rPr>
            <w:rFonts w:ascii="Arial" w:hAnsi="Arial" w:cs="Arial"/>
            <w:sz w:val="20"/>
            <w:szCs w:val="20"/>
          </w:rPr>
          <w:t xml:space="preserve"> issue is assigned to the state of “New (Losing CR)” with the Losing CR as the Responsible Party</w:t>
        </w:r>
      </w:ins>
    </w:p>
    <w:p w:rsidR="00167AEB" w:rsidRPr="00F33687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73" w:author="NPGRTF 021511" w:date="2011-04-26T14:42:00Z"/>
          <w:rFonts w:ascii="Arial" w:hAnsi="Arial" w:cs="Arial"/>
          <w:sz w:val="20"/>
          <w:szCs w:val="20"/>
        </w:rPr>
      </w:pPr>
      <w:ins w:id="174" w:author="NPGRTF 021511" w:date="2011-04-26T14:42:00Z">
        <w:r w:rsidRPr="00F33687">
          <w:rPr>
            <w:rFonts w:ascii="Arial" w:hAnsi="Arial" w:cs="Arial"/>
            <w:sz w:val="20"/>
            <w:szCs w:val="20"/>
          </w:rPr>
          <w:t>Losing CR user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75" w:author="NPGRTF 021511" w:date="2011-04-26T14:42:00Z"/>
          <w:rFonts w:ascii="Arial" w:hAnsi="Arial" w:cs="Arial"/>
          <w:sz w:val="20"/>
          <w:szCs w:val="20"/>
        </w:rPr>
      </w:pPr>
      <w:proofErr w:type="spellStart"/>
      <w:ins w:id="176" w:author="NPGRTF 021511" w:date="2011-04-26T14:42:00Z">
        <w:r w:rsidRPr="00F33687">
          <w:rPr>
            <w:rFonts w:ascii="Arial" w:hAnsi="Arial" w:cs="Arial"/>
            <w:sz w:val="20"/>
            <w:szCs w:val="20"/>
          </w:rPr>
          <w:t>MarkeTrak</w:t>
        </w:r>
        <w:proofErr w:type="spellEnd"/>
        <w:r w:rsidRPr="00F33687">
          <w:rPr>
            <w:rFonts w:ascii="Arial" w:hAnsi="Arial" w:cs="Arial"/>
            <w:sz w:val="20"/>
            <w:szCs w:val="20"/>
          </w:rPr>
          <w:t xml:space="preserve"> issue is assigned to the state of “In Progress (Losing CR)” with the </w:t>
        </w:r>
        <w:r>
          <w:rPr>
            <w:rFonts w:ascii="Arial" w:hAnsi="Arial" w:cs="Arial"/>
            <w:sz w:val="20"/>
            <w:szCs w:val="20"/>
          </w:rPr>
          <w:t>Losing</w:t>
        </w:r>
        <w:r w:rsidRPr="00F33687">
          <w:rPr>
            <w:rFonts w:ascii="Arial" w:hAnsi="Arial" w:cs="Arial"/>
            <w:sz w:val="20"/>
            <w:szCs w:val="20"/>
          </w:rPr>
          <w:t xml:space="preserve"> CR as the Responsible Party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77" w:author="NPGRTF 021511" w:date="2011-04-26T14:42:00Z"/>
          <w:rFonts w:ascii="Arial" w:hAnsi="Arial" w:cs="Arial"/>
          <w:sz w:val="20"/>
          <w:szCs w:val="20"/>
        </w:rPr>
      </w:pPr>
      <w:ins w:id="178" w:author="NPGRTF 021511" w:date="2011-04-26T14:42:00Z">
        <w:r>
          <w:rPr>
            <w:rFonts w:ascii="Arial" w:hAnsi="Arial" w:cs="Arial"/>
            <w:sz w:val="20"/>
            <w:szCs w:val="20"/>
          </w:rPr>
          <w:t>Losing CR selects “Send to TDSP”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79" w:author="NPGRTF 021511" w:date="2011-04-26T14:42:00Z"/>
          <w:rFonts w:ascii="Arial" w:hAnsi="Arial" w:cs="Arial"/>
          <w:sz w:val="20"/>
          <w:szCs w:val="20"/>
        </w:rPr>
      </w:pPr>
      <w:ins w:id="180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“New (TDSP)” with TDSP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81" w:author="NPGRTF 021511" w:date="2011-04-26T14:42:00Z"/>
          <w:rFonts w:ascii="Arial" w:hAnsi="Arial" w:cs="Arial"/>
          <w:sz w:val="20"/>
          <w:szCs w:val="20"/>
        </w:rPr>
      </w:pPr>
      <w:ins w:id="182" w:author="NPGRTF 021511" w:date="2011-04-26T14:42:00Z">
        <w:r>
          <w:rPr>
            <w:rFonts w:ascii="Arial" w:hAnsi="Arial" w:cs="Arial"/>
            <w:sz w:val="20"/>
            <w:szCs w:val="20"/>
          </w:rPr>
          <w:t>TDSP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83" w:author="NPGRTF 021511" w:date="2011-04-26T14:42:00Z"/>
          <w:rFonts w:ascii="Arial" w:hAnsi="Arial" w:cs="Arial"/>
          <w:sz w:val="20"/>
          <w:szCs w:val="20"/>
        </w:rPr>
      </w:pPr>
      <w:ins w:id="184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“In Progress (TDSP)”</w:t>
        </w:r>
        <w:r w:rsidRPr="002425F5">
          <w:rPr>
            <w:rFonts w:ascii="Arial" w:hAnsi="Arial" w:cs="Arial"/>
            <w:sz w:val="20"/>
            <w:szCs w:val="20"/>
          </w:rPr>
          <w:t xml:space="preserve"> </w:t>
        </w:r>
        <w:r>
          <w:rPr>
            <w:rFonts w:ascii="Arial" w:hAnsi="Arial" w:cs="Arial"/>
            <w:sz w:val="20"/>
            <w:szCs w:val="20"/>
          </w:rPr>
          <w:t>with TDSP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85" w:author="NPGRTF 021511" w:date="2011-04-26T14:42:00Z"/>
          <w:rFonts w:ascii="Arial" w:hAnsi="Arial" w:cs="Arial"/>
          <w:sz w:val="20"/>
          <w:szCs w:val="20"/>
        </w:rPr>
      </w:pPr>
      <w:ins w:id="186" w:author="NPGRTF 021511" w:date="2011-04-26T14:42:00Z">
        <w:r>
          <w:rPr>
            <w:rFonts w:ascii="Arial" w:hAnsi="Arial" w:cs="Arial"/>
            <w:sz w:val="20"/>
            <w:szCs w:val="20"/>
          </w:rPr>
          <w:t>TDSP selects “Ready to Receive”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87" w:author="NPGRTF 021511" w:date="2011-04-26T14:42:00Z"/>
          <w:rFonts w:ascii="Arial" w:hAnsi="Arial" w:cs="Arial"/>
          <w:sz w:val="20"/>
          <w:szCs w:val="20"/>
        </w:rPr>
      </w:pPr>
      <w:ins w:id="188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“New (Losing CR Submit)” with the Losing CR as Responsible MP.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89" w:author="NPGRTF 021511" w:date="2011-04-26T14:42:00Z"/>
          <w:rFonts w:ascii="Arial" w:hAnsi="Arial" w:cs="Arial"/>
          <w:sz w:val="20"/>
          <w:szCs w:val="20"/>
        </w:rPr>
      </w:pPr>
      <w:ins w:id="190" w:author="NPGRTF 021511" w:date="2011-04-26T14:42:00Z">
        <w:r>
          <w:rPr>
            <w:rFonts w:ascii="Arial" w:hAnsi="Arial" w:cs="Arial"/>
            <w:sz w:val="20"/>
            <w:szCs w:val="20"/>
          </w:rPr>
          <w:t>Losing CR selects “Begin Working”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91" w:author="NPGRTF 021511" w:date="2011-04-26T14:42:00Z"/>
          <w:rFonts w:ascii="Arial" w:hAnsi="Arial" w:cs="Arial"/>
          <w:sz w:val="20"/>
          <w:szCs w:val="20"/>
        </w:rPr>
      </w:pPr>
      <w:ins w:id="192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“In Progress (Submit Regaining)” with the Losing CR as Responsible MP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93" w:author="NPGRTF 021511" w:date="2011-04-26T14:42:00Z"/>
          <w:rFonts w:ascii="Arial" w:hAnsi="Arial" w:cs="Arial"/>
          <w:sz w:val="20"/>
          <w:szCs w:val="20"/>
        </w:rPr>
      </w:pPr>
      <w:ins w:id="194" w:author="NPGRTF 021511" w:date="2011-04-26T14:42:00Z">
        <w:r>
          <w:rPr>
            <w:rFonts w:ascii="Arial" w:hAnsi="Arial" w:cs="Arial"/>
            <w:sz w:val="20"/>
            <w:szCs w:val="20"/>
          </w:rPr>
          <w:t>Losing CR selects “Provide Regaining BGN02”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195" w:author="NPGRTF 021511" w:date="2011-04-26T14:42:00Z"/>
          <w:rFonts w:ascii="Arial" w:hAnsi="Arial" w:cs="Arial"/>
          <w:sz w:val="20"/>
          <w:szCs w:val="20"/>
        </w:rPr>
      </w:pPr>
      <w:ins w:id="196" w:author="NPGRTF 021511" w:date="2011-04-26T14:42:00Z">
        <w:r>
          <w:rPr>
            <w:rFonts w:ascii="Arial" w:hAnsi="Arial" w:cs="Arial"/>
            <w:sz w:val="20"/>
            <w:szCs w:val="20"/>
          </w:rPr>
          <w:t>Losing CR populates all required information</w:t>
        </w:r>
      </w:ins>
    </w:p>
    <w:p w:rsidR="00167AEB" w:rsidRDefault="002C1955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197" w:author="NPGRTF 021511" w:date="2011-04-26T14:42:00Z"/>
          <w:rFonts w:ascii="Arial" w:hAnsi="Arial" w:cs="Arial"/>
          <w:sz w:val="20"/>
          <w:szCs w:val="20"/>
        </w:rPr>
      </w:pPr>
      <w:ins w:id="198" w:author="NPGRTF 021511" w:date="2011-04-26T14:51:00Z">
        <w:r>
          <w:rPr>
            <w:rFonts w:ascii="Arial" w:hAnsi="Arial" w:cs="Arial"/>
            <w:sz w:val="20"/>
            <w:szCs w:val="20"/>
          </w:rPr>
          <w:t>Transaction</w:t>
        </w:r>
      </w:ins>
      <w:ins w:id="199" w:author="NPGRTF 021511" w:date="2011-04-26T14:42:00Z">
        <w:r w:rsidR="00167AEB">
          <w:rPr>
            <w:rFonts w:ascii="Arial" w:hAnsi="Arial" w:cs="Arial"/>
            <w:sz w:val="20"/>
            <w:szCs w:val="20"/>
          </w:rPr>
          <w:t xml:space="preserve"> Date</w:t>
        </w:r>
      </w:ins>
    </w:p>
    <w:p w:rsidR="00167AEB" w:rsidRPr="002C1955" w:rsidRDefault="00167AEB" w:rsidP="00167AEB">
      <w:pPr>
        <w:pStyle w:val="ListParagraph"/>
        <w:numPr>
          <w:ilvl w:val="1"/>
          <w:numId w:val="43"/>
        </w:numPr>
        <w:spacing w:after="0" w:line="240" w:lineRule="auto"/>
        <w:rPr>
          <w:ins w:id="200" w:author="NPGRTF 021511" w:date="2011-04-26T14:42:00Z"/>
          <w:rFonts w:ascii="Arial" w:hAnsi="Arial" w:cs="Arial"/>
          <w:sz w:val="20"/>
          <w:szCs w:val="20"/>
        </w:rPr>
      </w:pPr>
      <w:ins w:id="201" w:author="NPGRTF 021511" w:date="2011-04-26T14:42:00Z">
        <w:r w:rsidRPr="002C1955">
          <w:rPr>
            <w:rFonts w:ascii="Arial" w:hAnsi="Arial" w:cs="Arial"/>
            <w:sz w:val="20"/>
            <w:szCs w:val="20"/>
          </w:rPr>
          <w:t>Regaining BGN 02</w:t>
        </w:r>
      </w:ins>
    </w:p>
    <w:p w:rsidR="00167AEB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02" w:author="NPGRTF 021511" w:date="2011-04-26T14:42:00Z"/>
          <w:rFonts w:ascii="Arial" w:hAnsi="Arial" w:cs="Arial"/>
          <w:sz w:val="20"/>
          <w:szCs w:val="20"/>
        </w:rPr>
      </w:pPr>
      <w:ins w:id="203" w:author="NPGRTF 021511" w:date="2011-04-26T14:42:00Z">
        <w:r>
          <w:rPr>
            <w:rFonts w:ascii="Arial" w:hAnsi="Arial" w:cs="Arial"/>
            <w:sz w:val="20"/>
            <w:szCs w:val="20"/>
          </w:rPr>
          <w:t>Issue is in a state of “Regaining Transaction Submitted (PC) with the Gaining (Submitting CR) as Responsible MP</w:t>
        </w:r>
      </w:ins>
    </w:p>
    <w:p w:rsidR="00167AEB" w:rsidRPr="002C1955" w:rsidRDefault="00167AEB" w:rsidP="00167AEB">
      <w:pPr>
        <w:pStyle w:val="ListParagraph"/>
        <w:numPr>
          <w:ilvl w:val="0"/>
          <w:numId w:val="43"/>
        </w:numPr>
        <w:spacing w:after="0" w:line="240" w:lineRule="auto"/>
        <w:rPr>
          <w:ins w:id="204" w:author="NPGRTF 021511" w:date="2011-04-26T14:51:00Z"/>
          <w:rFonts w:ascii="Arial" w:hAnsi="Arial" w:cs="Arial"/>
          <w:sz w:val="20"/>
          <w:szCs w:val="20"/>
          <w:rPrChange w:id="205" w:author="NPGRTF 021511" w:date="2011-04-26T14:51:00Z">
            <w:rPr>
              <w:ins w:id="206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</w:pPr>
      <w:ins w:id="207" w:author="NPGRTF 021511" w:date="2011-04-26T14:42:00Z">
        <w:r w:rsidRPr="00BA7FC1">
          <w:rPr>
            <w:rFonts w:ascii="Arial" w:hAnsi="Arial" w:cs="Arial"/>
            <w:color w:val="000000"/>
            <w:sz w:val="20"/>
            <w:szCs w:val="20"/>
          </w:rPr>
          <w:t>Once the regaining transaction has been successfully sent to the Market by (Losing/Original CR), Siebel will automatically:</w:t>
        </w:r>
      </w:ins>
    </w:p>
    <w:p w:rsidR="002C1955" w:rsidRPr="002C1955" w:rsidRDefault="002C1955" w:rsidP="002C1955">
      <w:pPr>
        <w:pStyle w:val="ListParagraph"/>
        <w:numPr>
          <w:ilvl w:val="1"/>
          <w:numId w:val="43"/>
        </w:numPr>
        <w:spacing w:after="0" w:line="240" w:lineRule="auto"/>
        <w:rPr>
          <w:ins w:id="208" w:author="NPGRTF 021511" w:date="2011-04-26T14:51:00Z"/>
          <w:rFonts w:ascii="Arial" w:hAnsi="Arial" w:cs="Arial"/>
          <w:sz w:val="20"/>
          <w:szCs w:val="20"/>
          <w:rPrChange w:id="209" w:author="NPGRTF 021511" w:date="2011-04-26T14:51:00Z">
            <w:rPr>
              <w:ins w:id="210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  <w:pPrChange w:id="211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12" w:author="NPGRTF 021511" w:date="2011-04-26T14:51:00Z">
        <w:r>
          <w:rPr>
            <w:rFonts w:ascii="Arial" w:hAnsi="Arial" w:cs="Arial"/>
            <w:color w:val="000000"/>
            <w:sz w:val="20"/>
            <w:szCs w:val="20"/>
          </w:rPr>
          <w:t>Identify the Regaining BGN and populate the Regaining BGN Priority Code/Requested/Submit Date fields</w:t>
        </w:r>
      </w:ins>
    </w:p>
    <w:p w:rsidR="002C1955" w:rsidRPr="002C1955" w:rsidRDefault="00167AEB" w:rsidP="002C1955">
      <w:pPr>
        <w:pStyle w:val="ListParagraph"/>
        <w:numPr>
          <w:ilvl w:val="1"/>
          <w:numId w:val="43"/>
        </w:numPr>
        <w:spacing w:after="0" w:line="240" w:lineRule="auto"/>
        <w:rPr>
          <w:ins w:id="213" w:author="NPGRTF 021511" w:date="2011-04-26T14:51:00Z"/>
          <w:rFonts w:ascii="Arial" w:hAnsi="Arial" w:cs="Arial"/>
          <w:sz w:val="20"/>
          <w:szCs w:val="20"/>
          <w:rPrChange w:id="214" w:author="NPGRTF 021511" w:date="2011-04-26T14:51:00Z">
            <w:rPr>
              <w:ins w:id="215" w:author="NPGRTF 021511" w:date="2011-04-26T14:51:00Z"/>
              <w:rFonts w:ascii="Arial" w:hAnsi="Arial" w:cs="Arial"/>
              <w:color w:val="000000"/>
              <w:sz w:val="20"/>
              <w:szCs w:val="20"/>
            </w:rPr>
          </w:rPrChange>
        </w:rPr>
        <w:pPrChange w:id="216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17" w:author="NPGRTF 021511" w:date="2011-04-26T14:42:00Z">
        <w:r w:rsidRPr="002C1955">
          <w:rPr>
            <w:rFonts w:ascii="Arial" w:hAnsi="Arial" w:cs="Arial"/>
            <w:color w:val="000000"/>
            <w:sz w:val="20"/>
            <w:szCs w:val="20"/>
            <w:rPrChange w:id="218" w:author="NPGRTF 021511" w:date="2011-04-26T14:51:00Z">
              <w:rPr/>
            </w:rPrChange>
          </w:rPr>
          <w:t>Check Regaining Transaction Siebel Status every 30 minutes using the BGN 02 from the new initiating transaction</w:t>
        </w:r>
      </w:ins>
    </w:p>
    <w:p w:rsidR="00167AEB" w:rsidRPr="002C1955" w:rsidRDefault="00167AEB" w:rsidP="002C1955">
      <w:pPr>
        <w:pStyle w:val="ListParagraph"/>
        <w:numPr>
          <w:ilvl w:val="1"/>
          <w:numId w:val="43"/>
        </w:numPr>
        <w:spacing w:after="0" w:line="240" w:lineRule="auto"/>
        <w:rPr>
          <w:ins w:id="219" w:author="NPGRTF 021511" w:date="2011-04-26T14:42:00Z"/>
          <w:rFonts w:ascii="Arial" w:hAnsi="Arial" w:cs="Arial"/>
          <w:sz w:val="20"/>
          <w:szCs w:val="20"/>
          <w:rPrChange w:id="220" w:author="NPGRTF 021511" w:date="2011-04-26T14:51:00Z">
            <w:rPr>
              <w:ins w:id="221" w:author="NPGRTF 021511" w:date="2011-04-26T14:42:00Z"/>
            </w:rPr>
          </w:rPrChange>
        </w:rPr>
        <w:pPrChange w:id="222" w:author="NPGRTF 021511" w:date="2011-04-26T14:51:00Z">
          <w:pPr>
            <w:numPr>
              <w:numId w:val="17"/>
            </w:numPr>
            <w:spacing w:after="0" w:line="240" w:lineRule="auto"/>
            <w:ind w:left="1800" w:hanging="360"/>
          </w:pPr>
        </w:pPrChange>
      </w:pPr>
      <w:ins w:id="223" w:author="NPGRTF 021511" w:date="2011-04-26T14:42:00Z">
        <w:r w:rsidRPr="002C1955">
          <w:rPr>
            <w:rFonts w:ascii="Arial" w:hAnsi="Arial" w:cs="Arial"/>
            <w:color w:val="000000"/>
            <w:sz w:val="20"/>
            <w:szCs w:val="20"/>
            <w:rPrChange w:id="224" w:author="NPGRTF 021511" w:date="2011-04-26T14:51:00Z">
              <w:rPr/>
            </w:rPrChange>
          </w:rPr>
          <w:t>Update the issue with the current Regaining Transaction Siebel Status</w:t>
        </w:r>
      </w:ins>
    </w:p>
    <w:p w:rsidR="00167AEB" w:rsidRDefault="00167AEB" w:rsidP="00167AE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  <w:pPrChange w:id="225" w:author="NPGRTF 021511" w:date="2011-04-26T14:41:00Z">
          <w:pPr>
            <w:pStyle w:val="ListParagraph"/>
            <w:spacing w:after="0" w:line="240" w:lineRule="auto"/>
            <w:ind w:left="1080"/>
          </w:pPr>
        </w:pPrChange>
      </w:pPr>
      <w:ins w:id="226" w:author="NPGRTF 021511" w:date="2011-04-26T14:42:00Z">
        <w:r>
          <w:rPr>
            <w:rFonts w:ascii="Arial" w:hAnsi="Arial" w:cs="Arial"/>
            <w:color w:val="000000"/>
            <w:sz w:val="20"/>
            <w:szCs w:val="20"/>
          </w:rPr>
          <w:t>The issue will move to a</w:t>
        </w:r>
        <w:r w:rsidRPr="008739EC">
          <w:rPr>
            <w:rFonts w:ascii="Arial" w:hAnsi="Arial" w:cs="Arial"/>
            <w:color w:val="000000"/>
            <w:sz w:val="20"/>
            <w:szCs w:val="20"/>
          </w:rPr>
          <w:t xml:space="preserve"> state of </w:t>
        </w:r>
        <w:r>
          <w:rPr>
            <w:rFonts w:ascii="Arial" w:hAnsi="Arial" w:cs="Arial"/>
            <w:color w:val="000000"/>
            <w:sz w:val="20"/>
            <w:szCs w:val="20"/>
          </w:rPr>
          <w:t>“</w:t>
        </w:r>
        <w:r w:rsidRPr="008739EC">
          <w:rPr>
            <w:rFonts w:ascii="Arial" w:hAnsi="Arial" w:cs="Arial"/>
            <w:color w:val="000000"/>
            <w:sz w:val="20"/>
            <w:szCs w:val="20"/>
          </w:rPr>
          <w:t>Complete</w:t>
        </w:r>
        <w:r>
          <w:rPr>
            <w:rFonts w:ascii="Arial" w:hAnsi="Arial" w:cs="Arial"/>
            <w:color w:val="000000"/>
            <w:sz w:val="20"/>
            <w:szCs w:val="20"/>
          </w:rPr>
          <w:t>”</w:t>
        </w:r>
        <w:r w:rsidRPr="008739EC">
          <w:rPr>
            <w:rFonts w:ascii="Arial" w:hAnsi="Arial" w:cs="Arial"/>
            <w:color w:val="000000"/>
            <w:sz w:val="20"/>
            <w:szCs w:val="20"/>
          </w:rPr>
          <w:t xml:space="preserve"> with the Submitting MP as the Responsible Party once the Regaining Transaction Siebel Status is Complete.</w:t>
        </w:r>
      </w:ins>
    </w:p>
    <w:sectPr w:rsidR="00167AEB" w:rsidSect="007D7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1" w:author="jonathan.landry" w:date="2011-04-25T10:56:00Z" w:initials="j">
    <w:p w:rsidR="00401DFF" w:rsidRDefault="00401DFF" w:rsidP="00E862E4">
      <w:pPr>
        <w:pStyle w:val="CommentText"/>
      </w:pPr>
      <w:r>
        <w:rPr>
          <w:rStyle w:val="CommentReference"/>
        </w:rPr>
        <w:annotationRef/>
      </w:r>
      <w:r>
        <w:t xml:space="preserve">The Task Force should consider how Texas SET 4.0 changes will impact the necessity of these fields. </w:t>
      </w:r>
    </w:p>
  </w:comment>
  <w:comment w:id="119" w:author="jonathan.landry" w:date="2011-04-25T13:57:00Z" w:initials="j">
    <w:p w:rsidR="00401DFF" w:rsidRDefault="00401DFF">
      <w:pPr>
        <w:pStyle w:val="CommentText"/>
      </w:pPr>
      <w:r>
        <w:rPr>
          <w:rStyle w:val="CommentReference"/>
        </w:rPr>
        <w:annotationRef/>
      </w:r>
      <w:r>
        <w:t>Should the date be populated first with the CR’s requested date, then later updated with the 814_04 scheduled date?   Some TDSPs, in the 814_04, place a forward date which is not reflective of the actual date of reinstatement.</w:t>
      </w:r>
    </w:p>
  </w:comment>
  <w:comment w:id="143" w:author="jonathan.landry" w:date="2011-04-25T11:13:00Z" w:initials="j">
    <w:p w:rsidR="00401DFF" w:rsidRDefault="00401DFF" w:rsidP="00E862E4">
      <w:pPr>
        <w:pStyle w:val="CommentText"/>
      </w:pPr>
      <w:r>
        <w:rPr>
          <w:rStyle w:val="CommentReference"/>
        </w:rPr>
        <w:annotationRef/>
      </w:r>
      <w:r>
        <w:t xml:space="preserve">Should the date be populated first with the CR’s requested date, then later updated with the 814_04 scheduled date?   Some </w:t>
      </w:r>
      <w:proofErr w:type="gramStart"/>
      <w:r>
        <w:t>TDSPs ,</w:t>
      </w:r>
      <w:proofErr w:type="gramEnd"/>
      <w:r>
        <w:t xml:space="preserve"> in the 814_04, place a forward date which is not reflective of the actual date of reinstatement.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28D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D372221"/>
    <w:multiLevelType w:val="hybridMultilevel"/>
    <w:tmpl w:val="5E8A61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A51A4B"/>
    <w:multiLevelType w:val="hybridMultilevel"/>
    <w:tmpl w:val="3F3AF1EE"/>
    <w:lvl w:ilvl="0" w:tplc="B628B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5A0A9C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23060B"/>
    <w:multiLevelType w:val="multilevel"/>
    <w:tmpl w:val="4FCCB7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0EB91488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44E1A01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43AE7"/>
    <w:multiLevelType w:val="hybridMultilevel"/>
    <w:tmpl w:val="BD54EFE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891356"/>
    <w:multiLevelType w:val="hybridMultilevel"/>
    <w:tmpl w:val="4C746522"/>
    <w:lvl w:ilvl="0" w:tplc="41BC2CE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454AA74E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1C2141CE"/>
    <w:multiLevelType w:val="hybridMultilevel"/>
    <w:tmpl w:val="88FA8676"/>
    <w:lvl w:ilvl="0" w:tplc="F64E9F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E77F99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B73E11"/>
    <w:multiLevelType w:val="hybridMultilevel"/>
    <w:tmpl w:val="92541DD8"/>
    <w:lvl w:ilvl="0" w:tplc="F774B0E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1F426F22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8D2E4F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17756A"/>
    <w:multiLevelType w:val="hybridMultilevel"/>
    <w:tmpl w:val="A6F47742"/>
    <w:lvl w:ilvl="0" w:tplc="DE5E5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B411A"/>
    <w:multiLevelType w:val="hybridMultilevel"/>
    <w:tmpl w:val="F8F4345E"/>
    <w:lvl w:ilvl="0" w:tplc="26421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2A03F8"/>
    <w:multiLevelType w:val="hybridMultilevel"/>
    <w:tmpl w:val="D6C624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2C625A"/>
    <w:multiLevelType w:val="hybridMultilevel"/>
    <w:tmpl w:val="162E3B4A"/>
    <w:lvl w:ilvl="0" w:tplc="B30A002C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1340F9"/>
    <w:multiLevelType w:val="hybridMultilevel"/>
    <w:tmpl w:val="B0BE0A92"/>
    <w:lvl w:ilvl="0" w:tplc="705E6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0727FF"/>
    <w:multiLevelType w:val="hybridMultilevel"/>
    <w:tmpl w:val="402059DA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3F3C6A"/>
    <w:multiLevelType w:val="multilevel"/>
    <w:tmpl w:val="DD547EF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81B0667"/>
    <w:multiLevelType w:val="hybridMultilevel"/>
    <w:tmpl w:val="BF849DDE"/>
    <w:lvl w:ilvl="0" w:tplc="F774B0EE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  <w:color w:val="auto"/>
      </w:rPr>
    </w:lvl>
    <w:lvl w:ilvl="1" w:tplc="454AA74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48B913FF"/>
    <w:multiLevelType w:val="hybridMultilevel"/>
    <w:tmpl w:val="D25C8E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BFC4092"/>
    <w:multiLevelType w:val="hybridMultilevel"/>
    <w:tmpl w:val="CC0A45FA"/>
    <w:lvl w:ilvl="0" w:tplc="30D0F4EC">
      <w:start w:val="1"/>
      <w:numFmt w:val="decimal"/>
      <w:lvlText w:val="%1."/>
      <w:lvlJc w:val="left"/>
      <w:pPr>
        <w:ind w:left="25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019D9"/>
    <w:multiLevelType w:val="hybridMultilevel"/>
    <w:tmpl w:val="B914C852"/>
    <w:lvl w:ilvl="0" w:tplc="28A49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C90845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412032C"/>
    <w:multiLevelType w:val="hybridMultilevel"/>
    <w:tmpl w:val="A55E7046"/>
    <w:lvl w:ilvl="0" w:tplc="9BF451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454C1"/>
    <w:multiLevelType w:val="hybridMultilevel"/>
    <w:tmpl w:val="875411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462A56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7954544"/>
    <w:multiLevelType w:val="hybridMultilevel"/>
    <w:tmpl w:val="F7DA305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A0238D3"/>
    <w:multiLevelType w:val="hybridMultilevel"/>
    <w:tmpl w:val="D0AC09D4"/>
    <w:lvl w:ilvl="0" w:tplc="D388B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9D6DF6"/>
    <w:multiLevelType w:val="hybridMultilevel"/>
    <w:tmpl w:val="C5329662"/>
    <w:lvl w:ilvl="0" w:tplc="402A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EA725B"/>
    <w:multiLevelType w:val="hybridMultilevel"/>
    <w:tmpl w:val="D8B8A0E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EF77CC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3AE6177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649E60A1"/>
    <w:multiLevelType w:val="hybridMultilevel"/>
    <w:tmpl w:val="4E4C101E"/>
    <w:lvl w:ilvl="0" w:tplc="26A85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56A4E5E"/>
    <w:multiLevelType w:val="hybridMultilevel"/>
    <w:tmpl w:val="139ED7CA"/>
    <w:lvl w:ilvl="0" w:tplc="FDF67362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663D75E8"/>
    <w:multiLevelType w:val="hybridMultilevel"/>
    <w:tmpl w:val="3796E85A"/>
    <w:lvl w:ilvl="0" w:tplc="612A2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6563087"/>
    <w:multiLevelType w:val="hybridMultilevel"/>
    <w:tmpl w:val="4ED6F80E"/>
    <w:lvl w:ilvl="0" w:tplc="2E886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C3FE8E28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03376A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6BD2340D"/>
    <w:multiLevelType w:val="hybridMultilevel"/>
    <w:tmpl w:val="EF0EA7EE"/>
    <w:lvl w:ilvl="0" w:tplc="AE98AD4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F590452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A3B752D"/>
    <w:multiLevelType w:val="hybridMultilevel"/>
    <w:tmpl w:val="D254723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CDC694D"/>
    <w:multiLevelType w:val="multilevel"/>
    <w:tmpl w:val="B936C80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36"/>
  </w:num>
  <w:num w:numId="3">
    <w:abstractNumId w:val="8"/>
  </w:num>
  <w:num w:numId="4">
    <w:abstractNumId w:val="18"/>
  </w:num>
  <w:num w:numId="5">
    <w:abstractNumId w:val="17"/>
  </w:num>
  <w:num w:numId="6">
    <w:abstractNumId w:val="13"/>
  </w:num>
  <w:num w:numId="7">
    <w:abstractNumId w:val="30"/>
  </w:num>
  <w:num w:numId="8">
    <w:abstractNumId w:val="14"/>
  </w:num>
  <w:num w:numId="9">
    <w:abstractNumId w:val="23"/>
  </w:num>
  <w:num w:numId="10">
    <w:abstractNumId w:val="19"/>
  </w:num>
  <w:num w:numId="11">
    <w:abstractNumId w:val="16"/>
  </w:num>
  <w:num w:numId="12">
    <w:abstractNumId w:val="5"/>
  </w:num>
  <w:num w:numId="13">
    <w:abstractNumId w:val="12"/>
  </w:num>
  <w:num w:numId="14">
    <w:abstractNumId w:val="34"/>
  </w:num>
  <w:num w:numId="15">
    <w:abstractNumId w:val="42"/>
  </w:num>
  <w:num w:numId="16">
    <w:abstractNumId w:val="9"/>
  </w:num>
  <w:num w:numId="17">
    <w:abstractNumId w:val="20"/>
  </w:num>
  <w:num w:numId="18">
    <w:abstractNumId w:val="0"/>
  </w:num>
  <w:num w:numId="19">
    <w:abstractNumId w:val="40"/>
  </w:num>
  <w:num w:numId="20">
    <w:abstractNumId w:val="41"/>
  </w:num>
  <w:num w:numId="21">
    <w:abstractNumId w:val="4"/>
  </w:num>
  <w:num w:numId="22">
    <w:abstractNumId w:val="24"/>
  </w:num>
  <w:num w:numId="23">
    <w:abstractNumId w:val="33"/>
  </w:num>
  <w:num w:numId="24">
    <w:abstractNumId w:val="27"/>
  </w:num>
  <w:num w:numId="25">
    <w:abstractNumId w:val="32"/>
  </w:num>
  <w:num w:numId="26">
    <w:abstractNumId w:val="11"/>
  </w:num>
  <w:num w:numId="27">
    <w:abstractNumId w:val="15"/>
  </w:num>
  <w:num w:numId="28">
    <w:abstractNumId w:val="6"/>
  </w:num>
  <w:num w:numId="29">
    <w:abstractNumId w:val="38"/>
  </w:num>
  <w:num w:numId="30">
    <w:abstractNumId w:val="10"/>
  </w:num>
  <w:num w:numId="31">
    <w:abstractNumId w:val="22"/>
  </w:num>
  <w:num w:numId="32">
    <w:abstractNumId w:val="1"/>
  </w:num>
  <w:num w:numId="33">
    <w:abstractNumId w:val="21"/>
  </w:num>
  <w:num w:numId="34">
    <w:abstractNumId w:val="7"/>
  </w:num>
  <w:num w:numId="35">
    <w:abstractNumId w:val="26"/>
  </w:num>
  <w:num w:numId="36">
    <w:abstractNumId w:val="28"/>
  </w:num>
  <w:num w:numId="37">
    <w:abstractNumId w:val="39"/>
  </w:num>
  <w:num w:numId="38">
    <w:abstractNumId w:val="25"/>
  </w:num>
  <w:num w:numId="39">
    <w:abstractNumId w:val="29"/>
  </w:num>
  <w:num w:numId="40">
    <w:abstractNumId w:val="35"/>
  </w:num>
  <w:num w:numId="41">
    <w:abstractNumId w:val="37"/>
  </w:num>
  <w:num w:numId="42">
    <w:abstractNumId w:val="2"/>
  </w:num>
  <w:num w:numId="43">
    <w:abstractNumId w:val="3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8177C9"/>
    <w:rsid w:val="000203CE"/>
    <w:rsid w:val="000477B3"/>
    <w:rsid w:val="0005260B"/>
    <w:rsid w:val="00076BDC"/>
    <w:rsid w:val="000807D2"/>
    <w:rsid w:val="00096263"/>
    <w:rsid w:val="000A6B9E"/>
    <w:rsid w:val="000B1B20"/>
    <w:rsid w:val="0014308D"/>
    <w:rsid w:val="00167AEB"/>
    <w:rsid w:val="001A03D9"/>
    <w:rsid w:val="001A3DFF"/>
    <w:rsid w:val="001D4A59"/>
    <w:rsid w:val="001F297D"/>
    <w:rsid w:val="002608FA"/>
    <w:rsid w:val="00261899"/>
    <w:rsid w:val="00266081"/>
    <w:rsid w:val="00275AF2"/>
    <w:rsid w:val="002A23C9"/>
    <w:rsid w:val="002A7B0F"/>
    <w:rsid w:val="002B78E2"/>
    <w:rsid w:val="002C1955"/>
    <w:rsid w:val="002C331B"/>
    <w:rsid w:val="002C3FBF"/>
    <w:rsid w:val="002D3B47"/>
    <w:rsid w:val="002F061F"/>
    <w:rsid w:val="002F7997"/>
    <w:rsid w:val="003426C3"/>
    <w:rsid w:val="00352767"/>
    <w:rsid w:val="003843A6"/>
    <w:rsid w:val="003950D5"/>
    <w:rsid w:val="003A0CFD"/>
    <w:rsid w:val="003C3593"/>
    <w:rsid w:val="003D56EE"/>
    <w:rsid w:val="003D69BA"/>
    <w:rsid w:val="003F556B"/>
    <w:rsid w:val="00401774"/>
    <w:rsid w:val="00401DFF"/>
    <w:rsid w:val="004051C0"/>
    <w:rsid w:val="00407FAC"/>
    <w:rsid w:val="00411D46"/>
    <w:rsid w:val="0042128C"/>
    <w:rsid w:val="004218AE"/>
    <w:rsid w:val="00425D13"/>
    <w:rsid w:val="004741CC"/>
    <w:rsid w:val="004869A7"/>
    <w:rsid w:val="00491A4C"/>
    <w:rsid w:val="00492C42"/>
    <w:rsid w:val="0049333C"/>
    <w:rsid w:val="004965B6"/>
    <w:rsid w:val="004B7B11"/>
    <w:rsid w:val="004D6A4C"/>
    <w:rsid w:val="004F05C4"/>
    <w:rsid w:val="004F72DA"/>
    <w:rsid w:val="00500F64"/>
    <w:rsid w:val="005046EE"/>
    <w:rsid w:val="00507F4B"/>
    <w:rsid w:val="0051596C"/>
    <w:rsid w:val="005223A7"/>
    <w:rsid w:val="00525B13"/>
    <w:rsid w:val="00540DE7"/>
    <w:rsid w:val="00543D3E"/>
    <w:rsid w:val="00560F24"/>
    <w:rsid w:val="005F0C51"/>
    <w:rsid w:val="00605183"/>
    <w:rsid w:val="0062481D"/>
    <w:rsid w:val="00630D28"/>
    <w:rsid w:val="006346A6"/>
    <w:rsid w:val="0065181D"/>
    <w:rsid w:val="00677A39"/>
    <w:rsid w:val="006C04C4"/>
    <w:rsid w:val="006C1A36"/>
    <w:rsid w:val="006C58B5"/>
    <w:rsid w:val="006F4EDA"/>
    <w:rsid w:val="00705273"/>
    <w:rsid w:val="007066BA"/>
    <w:rsid w:val="007170F0"/>
    <w:rsid w:val="007417CA"/>
    <w:rsid w:val="00790696"/>
    <w:rsid w:val="00791018"/>
    <w:rsid w:val="007D71DE"/>
    <w:rsid w:val="007F1C1B"/>
    <w:rsid w:val="007F5A73"/>
    <w:rsid w:val="0080242E"/>
    <w:rsid w:val="0080656E"/>
    <w:rsid w:val="00812586"/>
    <w:rsid w:val="008177C9"/>
    <w:rsid w:val="00830894"/>
    <w:rsid w:val="00832213"/>
    <w:rsid w:val="008A607F"/>
    <w:rsid w:val="008A6296"/>
    <w:rsid w:val="008B57A9"/>
    <w:rsid w:val="008C5E7F"/>
    <w:rsid w:val="008C6EB7"/>
    <w:rsid w:val="008F354B"/>
    <w:rsid w:val="008F431B"/>
    <w:rsid w:val="00913DE4"/>
    <w:rsid w:val="00922907"/>
    <w:rsid w:val="009472B3"/>
    <w:rsid w:val="009945E6"/>
    <w:rsid w:val="009B189E"/>
    <w:rsid w:val="009C489F"/>
    <w:rsid w:val="00A01C1E"/>
    <w:rsid w:val="00A023D2"/>
    <w:rsid w:val="00A03CB9"/>
    <w:rsid w:val="00A17932"/>
    <w:rsid w:val="00A201ED"/>
    <w:rsid w:val="00A36D55"/>
    <w:rsid w:val="00A53284"/>
    <w:rsid w:val="00A91948"/>
    <w:rsid w:val="00AA326D"/>
    <w:rsid w:val="00AE4F88"/>
    <w:rsid w:val="00AE518E"/>
    <w:rsid w:val="00AE7A3D"/>
    <w:rsid w:val="00B80897"/>
    <w:rsid w:val="00B815F5"/>
    <w:rsid w:val="00B95580"/>
    <w:rsid w:val="00BB106C"/>
    <w:rsid w:val="00BD07F8"/>
    <w:rsid w:val="00BF3657"/>
    <w:rsid w:val="00BF59C9"/>
    <w:rsid w:val="00C11125"/>
    <w:rsid w:val="00C11271"/>
    <w:rsid w:val="00C15BE8"/>
    <w:rsid w:val="00C206C6"/>
    <w:rsid w:val="00C412FD"/>
    <w:rsid w:val="00C41586"/>
    <w:rsid w:val="00C41663"/>
    <w:rsid w:val="00C45BC3"/>
    <w:rsid w:val="00C963E5"/>
    <w:rsid w:val="00CA5187"/>
    <w:rsid w:val="00CC0BB5"/>
    <w:rsid w:val="00CC1D78"/>
    <w:rsid w:val="00CE0F2E"/>
    <w:rsid w:val="00D05F6C"/>
    <w:rsid w:val="00D16AFC"/>
    <w:rsid w:val="00D275C2"/>
    <w:rsid w:val="00D500AD"/>
    <w:rsid w:val="00D5356C"/>
    <w:rsid w:val="00D61EB4"/>
    <w:rsid w:val="00D6260A"/>
    <w:rsid w:val="00D63D41"/>
    <w:rsid w:val="00D918B5"/>
    <w:rsid w:val="00D93E0F"/>
    <w:rsid w:val="00D96F68"/>
    <w:rsid w:val="00D978D5"/>
    <w:rsid w:val="00DA5560"/>
    <w:rsid w:val="00DC6374"/>
    <w:rsid w:val="00DD29CF"/>
    <w:rsid w:val="00DD4E18"/>
    <w:rsid w:val="00DD76F4"/>
    <w:rsid w:val="00DE50E5"/>
    <w:rsid w:val="00E31559"/>
    <w:rsid w:val="00E360FB"/>
    <w:rsid w:val="00E4154E"/>
    <w:rsid w:val="00E4330D"/>
    <w:rsid w:val="00E457BF"/>
    <w:rsid w:val="00E51300"/>
    <w:rsid w:val="00E537EF"/>
    <w:rsid w:val="00E60749"/>
    <w:rsid w:val="00E61CF1"/>
    <w:rsid w:val="00E651A5"/>
    <w:rsid w:val="00E7030F"/>
    <w:rsid w:val="00E834F4"/>
    <w:rsid w:val="00E862E4"/>
    <w:rsid w:val="00EA2BBD"/>
    <w:rsid w:val="00EB5D1B"/>
    <w:rsid w:val="00EC7BE6"/>
    <w:rsid w:val="00ED0E5B"/>
    <w:rsid w:val="00F00870"/>
    <w:rsid w:val="00F048B7"/>
    <w:rsid w:val="00F17BAF"/>
    <w:rsid w:val="00F24CEF"/>
    <w:rsid w:val="00F53C14"/>
    <w:rsid w:val="00F663F8"/>
    <w:rsid w:val="00F678E5"/>
    <w:rsid w:val="00FB1852"/>
    <w:rsid w:val="00FD0093"/>
    <w:rsid w:val="00FD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1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7C9"/>
    <w:pPr>
      <w:ind w:left="720"/>
      <w:contextualSpacing/>
    </w:pPr>
  </w:style>
  <w:style w:type="paragraph" w:styleId="Revision">
    <w:name w:val="Revision"/>
    <w:hidden/>
    <w:uiPriority w:val="99"/>
    <w:semiHidden/>
    <w:rsid w:val="00D918B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B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91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1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1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1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18B5"/>
    <w:rPr>
      <w:b/>
      <w:bCs/>
    </w:rPr>
  </w:style>
  <w:style w:type="character" w:customStyle="1" w:styleId="Heading1Char">
    <w:name w:val="Heading 1 Char"/>
    <w:basedOn w:val="DefaultParagraphFont"/>
    <w:uiPriority w:val="9"/>
    <w:rsid w:val="000B1B2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uiPriority w:val="9"/>
    <w:semiHidden/>
    <w:rsid w:val="000B1B2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uiPriority w:val="9"/>
    <w:semiHidden/>
    <w:rsid w:val="000B1B2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uiPriority w:val="9"/>
    <w:semiHidden/>
    <w:rsid w:val="000B1B2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uiPriority w:val="9"/>
    <w:semiHidden/>
    <w:rsid w:val="000B1B2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oSpacing">
    <w:name w:val="No Spacing"/>
    <w:uiPriority w:val="1"/>
    <w:qFormat/>
    <w:rsid w:val="00DC637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DCFD-A3A9-4264-B7F6-D87E059B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1546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Gexa Energy</Company>
  <LinksUpToDate>false</LinksUpToDate>
  <CharactersWithSpaces>10344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jonathan.landry</dc:creator>
  <cp:keywords/>
  <dc:description/>
  <cp:lastModifiedBy>NPGRTF 021511</cp:lastModifiedBy>
  <cp:revision>2</cp:revision>
  <cp:lastPrinted>2010-10-28T17:36:00Z</cp:lastPrinted>
  <dcterms:created xsi:type="dcterms:W3CDTF">2011-04-26T19:56:00Z</dcterms:created>
  <dcterms:modified xsi:type="dcterms:W3CDTF">2011-04-26T19:56:00Z</dcterms:modified>
</cp:coreProperties>
</file>